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BC8F6" w14:textId="00F2B6A3" w:rsidR="006E1F5C" w:rsidRPr="0012023D" w:rsidRDefault="006E1F5C" w:rsidP="53CC6AAA">
      <w:pPr>
        <w:rPr>
          <w:rFonts w:ascii="Calibri" w:hAnsi="Calibri" w:cs="Calibri"/>
          <w:sz w:val="22"/>
          <w:szCs w:val="22"/>
        </w:rPr>
      </w:pPr>
      <w:bookmarkStart w:id="0" w:name="_Hlk44059669"/>
      <w:r w:rsidRPr="53CC6AAA">
        <w:rPr>
          <w:rFonts w:ascii="Calibri" w:hAnsi="Calibri" w:cs="Calibri"/>
          <w:b/>
          <w:bCs/>
          <w:sz w:val="22"/>
          <w:szCs w:val="22"/>
        </w:rPr>
        <w:t>Study Title:</w:t>
      </w:r>
      <w:r w:rsidR="737158D5" w:rsidRPr="53CC6AAA">
        <w:rPr>
          <w:rFonts w:ascii="Calibri" w:hAnsi="Calibri" w:cs="Calibri"/>
          <w:b/>
          <w:bCs/>
          <w:sz w:val="22"/>
          <w:szCs w:val="22"/>
        </w:rPr>
        <w:t xml:space="preserve"> </w:t>
      </w:r>
      <w:r w:rsidR="737158D5" w:rsidRPr="53CC6AAA">
        <w:rPr>
          <w:rFonts w:ascii="Calibri" w:hAnsi="Calibri" w:cs="Calibri"/>
          <w:sz w:val="22"/>
          <w:szCs w:val="22"/>
        </w:rPr>
        <w:t xml:space="preserve">Personality and Marketing </w:t>
      </w:r>
    </w:p>
    <w:p w14:paraId="5B8C3DB8" w14:textId="5638C753" w:rsidR="006E1F5C" w:rsidRPr="0012023D" w:rsidRDefault="006E1F5C" w:rsidP="53CC6AAA">
      <w:pPr>
        <w:rPr>
          <w:rFonts w:ascii="Calibri" w:hAnsi="Calibri" w:cs="Calibri"/>
          <w:i/>
          <w:iCs/>
          <w:color w:val="0070C0"/>
          <w:sz w:val="22"/>
          <w:szCs w:val="22"/>
        </w:rPr>
      </w:pPr>
      <w:r w:rsidRPr="53CC6AAA">
        <w:rPr>
          <w:rFonts w:ascii="Calibri" w:hAnsi="Calibri" w:cs="Calibri"/>
          <w:b/>
          <w:bCs/>
          <w:sz w:val="22"/>
          <w:szCs w:val="22"/>
        </w:rPr>
        <w:t>Researcher</w:t>
      </w:r>
      <w:r w:rsidR="00732AF4" w:rsidRPr="53CC6AAA">
        <w:rPr>
          <w:rFonts w:ascii="Calibri" w:hAnsi="Calibri" w:cs="Calibri"/>
          <w:b/>
          <w:bCs/>
          <w:sz w:val="22"/>
          <w:szCs w:val="22"/>
        </w:rPr>
        <w:t>(s)</w:t>
      </w:r>
      <w:r w:rsidRPr="53CC6AAA">
        <w:rPr>
          <w:rFonts w:ascii="Calibri" w:hAnsi="Calibri" w:cs="Calibri"/>
          <w:b/>
          <w:bCs/>
          <w:sz w:val="22"/>
          <w:szCs w:val="22"/>
        </w:rPr>
        <w:t>:</w:t>
      </w:r>
      <w:r w:rsidR="00732AF4" w:rsidRPr="53CC6AAA">
        <w:rPr>
          <w:rFonts w:ascii="Calibri" w:hAnsi="Calibri" w:cs="Calibri"/>
          <w:b/>
          <w:bCs/>
          <w:sz w:val="22"/>
          <w:szCs w:val="22"/>
        </w:rPr>
        <w:t xml:space="preserve"> </w:t>
      </w:r>
      <w:proofErr w:type="spellStart"/>
      <w:r w:rsidR="1595B32F" w:rsidRPr="53CC6AAA">
        <w:rPr>
          <w:rFonts w:ascii="Calibri" w:hAnsi="Calibri" w:cs="Calibri"/>
          <w:sz w:val="22"/>
          <w:szCs w:val="22"/>
        </w:rPr>
        <w:t>Dr.</w:t>
      </w:r>
      <w:proofErr w:type="spellEnd"/>
      <w:r w:rsidR="1595B32F" w:rsidRPr="53CC6AAA">
        <w:rPr>
          <w:rFonts w:ascii="Calibri" w:hAnsi="Calibri" w:cs="Calibri"/>
          <w:sz w:val="22"/>
          <w:szCs w:val="22"/>
        </w:rPr>
        <w:t xml:space="preserve"> </w:t>
      </w:r>
      <w:r w:rsidR="1CECFDE3" w:rsidRPr="53CC6AAA">
        <w:rPr>
          <w:rFonts w:ascii="Calibri" w:hAnsi="Calibri" w:cs="Calibri"/>
          <w:sz w:val="22"/>
          <w:szCs w:val="22"/>
        </w:rPr>
        <w:t>Claire Hart</w:t>
      </w:r>
      <w:r w:rsidR="0012023D" w:rsidRPr="53CC6AAA">
        <w:rPr>
          <w:rFonts w:ascii="Calibri" w:hAnsi="Calibri" w:cs="Calibri"/>
          <w:sz w:val="22"/>
          <w:szCs w:val="22"/>
        </w:rPr>
        <w:t xml:space="preserve"> (researcher)</w:t>
      </w:r>
      <w:r w:rsidR="1CECFDE3" w:rsidRPr="53CC6AAA">
        <w:rPr>
          <w:rFonts w:ascii="Calibri" w:hAnsi="Calibri" w:cs="Calibri"/>
          <w:sz w:val="22"/>
          <w:szCs w:val="22"/>
        </w:rPr>
        <w:t xml:space="preserve">, </w:t>
      </w:r>
      <w:proofErr w:type="spellStart"/>
      <w:r w:rsidR="3A9B3A74" w:rsidRPr="53CC6AAA">
        <w:rPr>
          <w:rFonts w:ascii="Calibri" w:hAnsi="Calibri" w:cs="Calibri"/>
          <w:sz w:val="22"/>
          <w:szCs w:val="22"/>
        </w:rPr>
        <w:t>Dr.</w:t>
      </w:r>
      <w:proofErr w:type="spellEnd"/>
      <w:r w:rsidR="3A9B3A74" w:rsidRPr="53CC6AAA">
        <w:rPr>
          <w:rFonts w:ascii="Calibri" w:hAnsi="Calibri" w:cs="Calibri"/>
          <w:sz w:val="22"/>
          <w:szCs w:val="22"/>
        </w:rPr>
        <w:t xml:space="preserve"> </w:t>
      </w:r>
      <w:proofErr w:type="spellStart"/>
      <w:r w:rsidR="3A9B3A74" w:rsidRPr="53CC6AAA">
        <w:rPr>
          <w:rFonts w:ascii="Calibri" w:hAnsi="Calibri" w:cs="Calibri"/>
          <w:sz w:val="22"/>
          <w:szCs w:val="22"/>
        </w:rPr>
        <w:t>Sylwia</w:t>
      </w:r>
      <w:proofErr w:type="spellEnd"/>
      <w:r w:rsidR="3A9B3A74" w:rsidRPr="53CC6AAA">
        <w:rPr>
          <w:rFonts w:ascii="Calibri" w:hAnsi="Calibri" w:cs="Calibri"/>
          <w:sz w:val="22"/>
          <w:szCs w:val="22"/>
        </w:rPr>
        <w:t xml:space="preserve"> </w:t>
      </w:r>
      <w:proofErr w:type="spellStart"/>
      <w:r w:rsidR="3A9B3A74" w:rsidRPr="53CC6AAA">
        <w:rPr>
          <w:rFonts w:ascii="Calibri" w:hAnsi="Calibri" w:cs="Calibri"/>
          <w:sz w:val="22"/>
          <w:szCs w:val="22"/>
        </w:rPr>
        <w:t>Cisek</w:t>
      </w:r>
      <w:proofErr w:type="spellEnd"/>
      <w:r w:rsidR="0012023D" w:rsidRPr="53CC6AAA">
        <w:rPr>
          <w:rFonts w:ascii="Calibri" w:hAnsi="Calibri" w:cs="Calibri"/>
          <w:sz w:val="22"/>
          <w:szCs w:val="22"/>
        </w:rPr>
        <w:t xml:space="preserve"> (researcher),</w:t>
      </w:r>
      <w:r w:rsidR="3A9B3A74" w:rsidRPr="53CC6AAA">
        <w:rPr>
          <w:rFonts w:ascii="Calibri" w:hAnsi="Calibri" w:cs="Calibri"/>
          <w:sz w:val="22"/>
          <w:szCs w:val="22"/>
        </w:rPr>
        <w:t xml:space="preserve"> </w:t>
      </w:r>
      <w:r w:rsidR="1CECFDE3" w:rsidRPr="53CC6AAA">
        <w:rPr>
          <w:rFonts w:ascii="Calibri" w:hAnsi="Calibri" w:cs="Calibri"/>
          <w:sz w:val="22"/>
          <w:szCs w:val="22"/>
        </w:rPr>
        <w:t>Natalie Berry</w:t>
      </w:r>
      <w:r w:rsidR="0012023D" w:rsidRPr="53CC6AAA">
        <w:rPr>
          <w:rFonts w:ascii="Calibri" w:hAnsi="Calibri" w:cs="Calibri"/>
          <w:sz w:val="22"/>
          <w:szCs w:val="22"/>
        </w:rPr>
        <w:t xml:space="preserve"> (PhD research student)</w:t>
      </w:r>
      <w:r w:rsidR="1CECFDE3" w:rsidRPr="53CC6AAA">
        <w:rPr>
          <w:rFonts w:ascii="Calibri" w:hAnsi="Calibri" w:cs="Calibri"/>
          <w:sz w:val="22"/>
          <w:szCs w:val="22"/>
        </w:rPr>
        <w:t>, Libby Burton, Eloise Haydon,</w:t>
      </w:r>
      <w:r w:rsidR="0012023D" w:rsidRPr="53CC6AAA">
        <w:rPr>
          <w:rFonts w:ascii="Calibri" w:hAnsi="Calibri" w:cs="Calibri"/>
          <w:sz w:val="22"/>
          <w:szCs w:val="22"/>
        </w:rPr>
        <w:t xml:space="preserve"> and </w:t>
      </w:r>
      <w:proofErr w:type="spellStart"/>
      <w:r w:rsidR="0012023D" w:rsidRPr="53CC6AAA">
        <w:rPr>
          <w:rFonts w:ascii="Calibri" w:hAnsi="Calibri" w:cs="Calibri"/>
          <w:sz w:val="22"/>
          <w:szCs w:val="22"/>
        </w:rPr>
        <w:t>Ourania</w:t>
      </w:r>
      <w:proofErr w:type="spellEnd"/>
      <w:r w:rsidR="0012023D" w:rsidRPr="53CC6AAA">
        <w:rPr>
          <w:rFonts w:ascii="Calibri" w:hAnsi="Calibri" w:cs="Calibri"/>
          <w:sz w:val="22"/>
          <w:szCs w:val="22"/>
        </w:rPr>
        <w:t xml:space="preserve"> </w:t>
      </w:r>
      <w:proofErr w:type="spellStart"/>
      <w:r w:rsidR="0012023D" w:rsidRPr="53CC6AAA">
        <w:rPr>
          <w:rFonts w:ascii="Calibri" w:hAnsi="Calibri" w:cs="Calibri"/>
          <w:sz w:val="22"/>
          <w:szCs w:val="22"/>
        </w:rPr>
        <w:t>Malekkou</w:t>
      </w:r>
      <w:proofErr w:type="spellEnd"/>
      <w:r w:rsidR="0012023D" w:rsidRPr="53CC6AAA">
        <w:rPr>
          <w:rFonts w:ascii="Calibri" w:hAnsi="Calibri" w:cs="Calibri"/>
          <w:sz w:val="22"/>
          <w:szCs w:val="22"/>
        </w:rPr>
        <w:t xml:space="preserve"> (final year undergraduate project students), and </w:t>
      </w:r>
      <w:r w:rsidR="1CECFDE3" w:rsidRPr="53CC6AAA">
        <w:rPr>
          <w:rFonts w:ascii="Calibri" w:hAnsi="Calibri" w:cs="Calibri"/>
          <w:sz w:val="22"/>
          <w:szCs w:val="22"/>
        </w:rPr>
        <w:t>Laura Liddell</w:t>
      </w:r>
      <w:r w:rsidR="0012023D" w:rsidRPr="53CC6AAA">
        <w:rPr>
          <w:rFonts w:ascii="Calibri" w:hAnsi="Calibri" w:cs="Calibri"/>
          <w:sz w:val="22"/>
          <w:szCs w:val="22"/>
        </w:rPr>
        <w:t xml:space="preserve"> (undergraduate Voluntary Research Assistan</w:t>
      </w:r>
      <w:r w:rsidR="00C47CD3" w:rsidRPr="53CC6AAA">
        <w:rPr>
          <w:rFonts w:ascii="Calibri" w:hAnsi="Calibri" w:cs="Calibri"/>
          <w:sz w:val="22"/>
          <w:szCs w:val="22"/>
        </w:rPr>
        <w:t>t).</w:t>
      </w:r>
    </w:p>
    <w:p w14:paraId="74A7C97A" w14:textId="77A31C3E" w:rsidR="006E1F5C" w:rsidRPr="00B5041F" w:rsidRDefault="006E1F5C" w:rsidP="53CC6AAA">
      <w:pPr>
        <w:rPr>
          <w:rFonts w:ascii="Calibri" w:hAnsi="Calibri" w:cs="Calibri"/>
          <w:b/>
          <w:bCs/>
          <w:sz w:val="22"/>
          <w:szCs w:val="22"/>
        </w:rPr>
      </w:pPr>
      <w:r w:rsidRPr="53CC6AAA">
        <w:rPr>
          <w:rFonts w:ascii="Calibri" w:hAnsi="Calibri" w:cs="Calibri"/>
          <w:b/>
          <w:bCs/>
          <w:sz w:val="22"/>
          <w:szCs w:val="22"/>
        </w:rPr>
        <w:t xml:space="preserve">Ethics/ERGO </w:t>
      </w:r>
      <w:r w:rsidR="00732AF4" w:rsidRPr="53CC6AAA">
        <w:rPr>
          <w:rFonts w:ascii="Calibri" w:hAnsi="Calibri" w:cs="Calibri"/>
          <w:b/>
          <w:bCs/>
          <w:sz w:val="22"/>
          <w:szCs w:val="22"/>
        </w:rPr>
        <w:t>no</w:t>
      </w:r>
      <w:r w:rsidRPr="53CC6AAA">
        <w:rPr>
          <w:rFonts w:ascii="Calibri" w:hAnsi="Calibri" w:cs="Calibri"/>
          <w:b/>
          <w:bCs/>
          <w:sz w:val="22"/>
          <w:szCs w:val="22"/>
        </w:rPr>
        <w:t xml:space="preserve">: </w:t>
      </w:r>
      <w:r w:rsidR="7A169DF3" w:rsidRPr="53CC6AAA">
        <w:rPr>
          <w:rFonts w:ascii="Calibri" w:hAnsi="Calibri" w:cs="Calibri"/>
          <w:b/>
          <w:bCs/>
          <w:sz w:val="22"/>
          <w:szCs w:val="22"/>
        </w:rPr>
        <w:t>63131</w:t>
      </w:r>
    </w:p>
    <w:p w14:paraId="175CFE11" w14:textId="3A6D72F6" w:rsidR="009D3B72" w:rsidRPr="00B043FE" w:rsidRDefault="00B043FE" w:rsidP="53CC6AAA">
      <w:pPr>
        <w:widowControl w:val="0"/>
        <w:spacing w:line="360" w:lineRule="auto"/>
        <w:rPr>
          <w:rFonts w:ascii="Calibri" w:hAnsi="Calibri" w:cs="Calibri"/>
          <w:b/>
          <w:bCs/>
          <w:sz w:val="22"/>
          <w:szCs w:val="22"/>
        </w:rPr>
      </w:pPr>
      <w:r w:rsidRPr="53CC6AAA">
        <w:rPr>
          <w:rFonts w:ascii="Calibri" w:hAnsi="Calibri" w:cs="Calibri"/>
          <w:b/>
          <w:bCs/>
          <w:sz w:val="22"/>
          <w:szCs w:val="22"/>
        </w:rPr>
        <w:t xml:space="preserve">Version and date: </w:t>
      </w:r>
      <w:r w:rsidR="0012023D" w:rsidRPr="53CC6AAA">
        <w:rPr>
          <w:rFonts w:ascii="Calibri" w:hAnsi="Calibri" w:cs="Calibri"/>
          <w:b/>
          <w:bCs/>
          <w:sz w:val="22"/>
          <w:szCs w:val="22"/>
        </w:rPr>
        <w:t xml:space="preserve">Version </w:t>
      </w:r>
      <w:r w:rsidR="00C92F41">
        <w:rPr>
          <w:rFonts w:ascii="Calibri" w:hAnsi="Calibri" w:cs="Calibri"/>
          <w:b/>
          <w:bCs/>
          <w:sz w:val="22"/>
          <w:szCs w:val="22"/>
        </w:rPr>
        <w:t>2</w:t>
      </w:r>
      <w:r w:rsidR="0012023D" w:rsidRPr="53CC6AAA">
        <w:rPr>
          <w:rFonts w:ascii="Calibri" w:hAnsi="Calibri" w:cs="Calibri"/>
          <w:b/>
          <w:bCs/>
          <w:sz w:val="22"/>
          <w:szCs w:val="22"/>
        </w:rPr>
        <w:t>, 2</w:t>
      </w:r>
      <w:r w:rsidR="00C92F41">
        <w:rPr>
          <w:rFonts w:ascii="Calibri" w:hAnsi="Calibri" w:cs="Calibri"/>
          <w:b/>
          <w:bCs/>
          <w:sz w:val="22"/>
          <w:szCs w:val="22"/>
        </w:rPr>
        <w:t>5</w:t>
      </w:r>
      <w:r w:rsidR="0012023D" w:rsidRPr="53CC6AAA">
        <w:rPr>
          <w:rFonts w:ascii="Calibri" w:hAnsi="Calibri" w:cs="Calibri"/>
          <w:b/>
          <w:bCs/>
          <w:sz w:val="22"/>
          <w:szCs w:val="22"/>
        </w:rPr>
        <w:t>/0</w:t>
      </w:r>
      <w:r w:rsidR="00C92F41">
        <w:rPr>
          <w:rFonts w:ascii="Calibri" w:hAnsi="Calibri" w:cs="Calibri"/>
          <w:b/>
          <w:bCs/>
          <w:sz w:val="22"/>
          <w:szCs w:val="22"/>
        </w:rPr>
        <w:t>3</w:t>
      </w:r>
      <w:r w:rsidR="0012023D" w:rsidRPr="53CC6AAA">
        <w:rPr>
          <w:rFonts w:ascii="Calibri" w:hAnsi="Calibri" w:cs="Calibri"/>
          <w:b/>
          <w:bCs/>
          <w:sz w:val="22"/>
          <w:szCs w:val="22"/>
        </w:rPr>
        <w:t>/2021</w:t>
      </w:r>
    </w:p>
    <w:p w14:paraId="12F1C2BD" w14:textId="77777777" w:rsidR="00B043FE" w:rsidRPr="00B043FE" w:rsidRDefault="00B043FE" w:rsidP="53CC6AAA">
      <w:pPr>
        <w:widowControl w:val="0"/>
        <w:rPr>
          <w:rFonts w:ascii="Calibri" w:hAnsi="Calibri" w:cs="Calibri"/>
          <w:b/>
          <w:bCs/>
          <w:sz w:val="8"/>
          <w:szCs w:val="8"/>
        </w:rPr>
      </w:pPr>
    </w:p>
    <w:p w14:paraId="2C9949CD" w14:textId="076792B9" w:rsidR="00C47CD3" w:rsidRPr="00C47CD3" w:rsidRDefault="00C47CD3" w:rsidP="53CC6AAA">
      <w:pPr>
        <w:widowControl w:val="0"/>
        <w:rPr>
          <w:rFonts w:ascii="Calibri" w:hAnsi="Calibri" w:cs="Calibri"/>
          <w:i/>
          <w:iCs/>
          <w:sz w:val="22"/>
          <w:szCs w:val="22"/>
        </w:rPr>
      </w:pPr>
      <w:r w:rsidRPr="53CC6AAA">
        <w:rPr>
          <w:rFonts w:ascii="Calibri" w:hAnsi="Calibri" w:cs="Calibri"/>
          <w:i/>
          <w:iCs/>
          <w:sz w:val="22"/>
          <w:szCs w:val="22"/>
        </w:rPr>
        <w:t xml:space="preserve">You are being invited to take part in the above research study. To help you decide whether you would like to take part or not, it is important that you understand why the research is being done and what it will involve. Please read the information below carefully and if you have any questions before taking part, please contact Natalie Berry at </w:t>
      </w:r>
      <w:hyperlink r:id="rId10">
        <w:r w:rsidRPr="53CC6AAA">
          <w:rPr>
            <w:rStyle w:val="Hyperlink"/>
            <w:rFonts w:ascii="Calibri" w:hAnsi="Calibri" w:cs="Calibri"/>
            <w:i/>
            <w:iCs/>
            <w:sz w:val="22"/>
            <w:szCs w:val="22"/>
          </w:rPr>
          <w:t>nb9g14@soton.ac.uk</w:t>
        </w:r>
      </w:hyperlink>
      <w:r w:rsidRPr="53CC6AAA">
        <w:rPr>
          <w:rFonts w:ascii="Calibri" w:hAnsi="Calibri" w:cs="Calibri"/>
          <w:i/>
          <w:iCs/>
          <w:sz w:val="22"/>
          <w:szCs w:val="22"/>
        </w:rPr>
        <w:t xml:space="preserve">. </w:t>
      </w:r>
    </w:p>
    <w:p w14:paraId="1781ED9E" w14:textId="77777777" w:rsidR="00C47CD3" w:rsidRDefault="00C47CD3" w:rsidP="53CC6AAA">
      <w:pPr>
        <w:widowControl w:val="0"/>
        <w:rPr>
          <w:rFonts w:ascii="Calibri" w:hAnsi="Calibri" w:cs="Calibri"/>
          <w:b/>
          <w:bCs/>
          <w:sz w:val="22"/>
          <w:szCs w:val="22"/>
        </w:rPr>
      </w:pPr>
    </w:p>
    <w:p w14:paraId="53A8CCCA" w14:textId="366FF0C9" w:rsidR="45E3AD6D" w:rsidRPr="009535FA" w:rsidRDefault="00B5041F" w:rsidP="009535FA">
      <w:pPr>
        <w:widowControl w:val="0"/>
        <w:rPr>
          <w:rFonts w:ascii="Calibri" w:hAnsi="Calibri" w:cs="Calibri"/>
          <w:b/>
          <w:bCs/>
          <w:sz w:val="22"/>
          <w:szCs w:val="22"/>
        </w:rPr>
      </w:pPr>
      <w:r w:rsidRPr="53CC6AAA">
        <w:rPr>
          <w:rFonts w:ascii="Calibri" w:hAnsi="Calibri" w:cs="Calibri"/>
          <w:b/>
          <w:bCs/>
          <w:sz w:val="22"/>
          <w:szCs w:val="22"/>
        </w:rPr>
        <w:t xml:space="preserve">What is the research about? </w:t>
      </w:r>
    </w:p>
    <w:p w14:paraId="0A2B22C0" w14:textId="2E6CDD1F" w:rsidR="004C2223" w:rsidRPr="00B5041F" w:rsidRDefault="0012023D" w:rsidP="53CC6AAA">
      <w:pPr>
        <w:widowControl w:val="0"/>
        <w:rPr>
          <w:rFonts w:ascii="Calibri" w:hAnsi="Calibri" w:cs="Calibri"/>
          <w:sz w:val="22"/>
          <w:szCs w:val="22"/>
        </w:rPr>
      </w:pPr>
      <w:r w:rsidRPr="53CC6AAA">
        <w:rPr>
          <w:rFonts w:ascii="Calibri" w:hAnsi="Calibri" w:cs="Calibri"/>
          <w:sz w:val="22"/>
          <w:szCs w:val="22"/>
        </w:rPr>
        <w:t xml:space="preserve">We are researchers from the School of Psychology at the University of Southampton, UK. </w:t>
      </w:r>
      <w:r w:rsidR="00C720A6" w:rsidRPr="53CC6AAA">
        <w:rPr>
          <w:rFonts w:ascii="Calibri" w:hAnsi="Calibri" w:cs="Calibri"/>
          <w:sz w:val="22"/>
          <w:szCs w:val="22"/>
        </w:rPr>
        <w:t xml:space="preserve">For this study, we are working in conjunction with a new </w:t>
      </w:r>
      <w:r w:rsidR="6D939DCA" w:rsidRPr="53CC6AAA">
        <w:rPr>
          <w:rFonts w:ascii="Calibri" w:hAnsi="Calibri" w:cs="Calibri"/>
          <w:sz w:val="22"/>
          <w:szCs w:val="22"/>
        </w:rPr>
        <w:t>m</w:t>
      </w:r>
      <w:r w:rsidR="00C720A6" w:rsidRPr="53CC6AAA">
        <w:rPr>
          <w:rFonts w:ascii="Calibri" w:hAnsi="Calibri" w:cs="Calibri"/>
          <w:sz w:val="22"/>
          <w:szCs w:val="22"/>
        </w:rPr>
        <w:t xml:space="preserve">arketing company, </w:t>
      </w:r>
      <w:proofErr w:type="spellStart"/>
      <w:r w:rsidR="00C720A6" w:rsidRPr="53CC6AAA">
        <w:rPr>
          <w:rFonts w:ascii="Calibri" w:hAnsi="Calibri" w:cs="Calibri"/>
          <w:sz w:val="22"/>
          <w:szCs w:val="22"/>
        </w:rPr>
        <w:t>Axoloti</w:t>
      </w:r>
      <w:proofErr w:type="spellEnd"/>
      <w:r w:rsidR="00C720A6" w:rsidRPr="53CC6AAA">
        <w:rPr>
          <w:rFonts w:ascii="Calibri" w:hAnsi="Calibri" w:cs="Calibri"/>
          <w:sz w:val="22"/>
          <w:szCs w:val="22"/>
        </w:rPr>
        <w:t>, based in Southampton. Together, w</w:t>
      </w:r>
      <w:r w:rsidRPr="53CC6AAA">
        <w:rPr>
          <w:rFonts w:ascii="Calibri" w:hAnsi="Calibri" w:cs="Calibri"/>
          <w:sz w:val="22"/>
          <w:szCs w:val="22"/>
        </w:rPr>
        <w:t xml:space="preserve">e are interested in examining the effects </w:t>
      </w:r>
      <w:r w:rsidR="17DA7CBC" w:rsidRPr="53CC6AAA">
        <w:rPr>
          <w:rFonts w:ascii="Calibri" w:hAnsi="Calibri" w:cs="Calibri"/>
          <w:sz w:val="22"/>
          <w:szCs w:val="22"/>
        </w:rPr>
        <w:t xml:space="preserve">of personality </w:t>
      </w:r>
      <w:r w:rsidR="102DAD4B" w:rsidRPr="53CC6AAA">
        <w:rPr>
          <w:rFonts w:ascii="Calibri" w:hAnsi="Calibri" w:cs="Calibri"/>
          <w:sz w:val="22"/>
          <w:szCs w:val="22"/>
        </w:rPr>
        <w:t>on consumer</w:t>
      </w:r>
      <w:r w:rsidR="00C720A6" w:rsidRPr="53CC6AAA">
        <w:rPr>
          <w:rFonts w:ascii="Calibri" w:hAnsi="Calibri" w:cs="Calibri"/>
          <w:sz w:val="22"/>
          <w:szCs w:val="22"/>
        </w:rPr>
        <w:t>s’</w:t>
      </w:r>
      <w:r w:rsidR="102DAD4B" w:rsidRPr="53CC6AAA">
        <w:rPr>
          <w:rFonts w:ascii="Calibri" w:hAnsi="Calibri" w:cs="Calibri"/>
          <w:sz w:val="22"/>
          <w:szCs w:val="22"/>
        </w:rPr>
        <w:t xml:space="preserve"> purchasing decisions.</w:t>
      </w:r>
      <w:r w:rsidR="18CD7788" w:rsidRPr="53CC6AAA">
        <w:rPr>
          <w:rFonts w:ascii="Calibri" w:hAnsi="Calibri" w:cs="Calibri"/>
          <w:sz w:val="22"/>
          <w:szCs w:val="22"/>
        </w:rPr>
        <w:t xml:space="preserve"> </w:t>
      </w:r>
      <w:r w:rsidR="004C2223" w:rsidRPr="53CC6AAA">
        <w:rPr>
          <w:rFonts w:ascii="Calibri" w:hAnsi="Calibri" w:cs="Calibri"/>
          <w:sz w:val="22"/>
          <w:szCs w:val="22"/>
        </w:rPr>
        <w:t>This study was approved by the Faculty Research Ethics Committee (FREC) at the University of Southampton</w:t>
      </w:r>
      <w:r w:rsidR="00E95B9E" w:rsidRPr="53CC6AAA">
        <w:rPr>
          <w:rFonts w:ascii="Calibri" w:hAnsi="Calibri" w:cs="Calibri"/>
          <w:sz w:val="22"/>
          <w:szCs w:val="22"/>
        </w:rPr>
        <w:t xml:space="preserve"> (Ethics/ERGO Number: </w:t>
      </w:r>
      <w:r w:rsidR="64E02280" w:rsidRPr="53CC6AAA">
        <w:rPr>
          <w:rFonts w:ascii="Calibri" w:hAnsi="Calibri" w:cs="Calibri"/>
          <w:sz w:val="22"/>
          <w:szCs w:val="22"/>
        </w:rPr>
        <w:t>63131</w:t>
      </w:r>
      <w:r w:rsidR="003A23D1" w:rsidRPr="53CC6AAA">
        <w:rPr>
          <w:rFonts w:ascii="Calibri" w:hAnsi="Calibri" w:cs="Calibri"/>
          <w:sz w:val="22"/>
          <w:szCs w:val="22"/>
        </w:rPr>
        <w:t>)</w:t>
      </w:r>
      <w:r w:rsidR="004C2223" w:rsidRPr="53CC6AAA">
        <w:rPr>
          <w:rFonts w:ascii="Calibri" w:hAnsi="Calibri" w:cs="Calibri"/>
          <w:sz w:val="22"/>
          <w:szCs w:val="22"/>
        </w:rPr>
        <w:t xml:space="preserve">. </w:t>
      </w:r>
    </w:p>
    <w:p w14:paraId="4DB60965" w14:textId="34F91072" w:rsidR="00AD1851" w:rsidRPr="006231FD" w:rsidRDefault="00AD1851" w:rsidP="53CC6AAA">
      <w:pPr>
        <w:widowControl w:val="0"/>
        <w:spacing w:line="276" w:lineRule="auto"/>
        <w:rPr>
          <w:rFonts w:ascii="Calibri" w:hAnsi="Calibri" w:cs="Calibri"/>
          <w:sz w:val="22"/>
          <w:szCs w:val="22"/>
        </w:rPr>
      </w:pPr>
    </w:p>
    <w:p w14:paraId="3E8D2A51" w14:textId="6B694E33" w:rsidR="00AD1851" w:rsidRPr="00B5041F" w:rsidRDefault="00AD1851" w:rsidP="53CC6AAA">
      <w:pPr>
        <w:widowControl w:val="0"/>
        <w:spacing w:line="276" w:lineRule="auto"/>
        <w:rPr>
          <w:rFonts w:ascii="Calibri" w:hAnsi="Calibri" w:cs="Calibri"/>
          <w:b/>
          <w:bCs/>
          <w:sz w:val="22"/>
          <w:szCs w:val="22"/>
        </w:rPr>
      </w:pPr>
      <w:r w:rsidRPr="53CC6AAA">
        <w:rPr>
          <w:rFonts w:ascii="Calibri" w:hAnsi="Calibri" w:cs="Calibri"/>
          <w:b/>
          <w:bCs/>
          <w:sz w:val="22"/>
          <w:szCs w:val="22"/>
        </w:rPr>
        <w:t>What w</w:t>
      </w:r>
      <w:r w:rsidR="004F4F8C" w:rsidRPr="53CC6AAA">
        <w:rPr>
          <w:rFonts w:ascii="Calibri" w:hAnsi="Calibri" w:cs="Calibri"/>
          <w:b/>
          <w:bCs/>
          <w:sz w:val="22"/>
          <w:szCs w:val="22"/>
        </w:rPr>
        <w:t xml:space="preserve">ill happen to me if I take part? </w:t>
      </w:r>
    </w:p>
    <w:p w14:paraId="41E9E659" w14:textId="77777777" w:rsidR="004F4F8C" w:rsidRPr="00B5041F" w:rsidRDefault="004F4F8C" w:rsidP="53CC6AAA">
      <w:pPr>
        <w:widowControl w:val="0"/>
        <w:spacing w:line="276" w:lineRule="auto"/>
        <w:rPr>
          <w:rFonts w:ascii="Calibri" w:hAnsi="Calibri" w:cs="Calibri"/>
          <w:b/>
          <w:bCs/>
          <w:sz w:val="6"/>
          <w:szCs w:val="6"/>
        </w:rPr>
      </w:pPr>
    </w:p>
    <w:p w14:paraId="5947C7AB" w14:textId="26AC244C" w:rsidR="00100F9C" w:rsidRDefault="004F4F8C" w:rsidP="53CC6AAA">
      <w:pPr>
        <w:widowControl w:val="0"/>
        <w:rPr>
          <w:rFonts w:ascii="Calibri" w:hAnsi="Calibri" w:cs="Calibri"/>
          <w:sz w:val="22"/>
          <w:szCs w:val="22"/>
        </w:rPr>
      </w:pPr>
      <w:r w:rsidRPr="53CC6AAA">
        <w:rPr>
          <w:rFonts w:ascii="Calibri" w:hAnsi="Calibri" w:cs="Calibri"/>
          <w:sz w:val="22"/>
          <w:szCs w:val="22"/>
        </w:rPr>
        <w:t xml:space="preserve">This </w:t>
      </w:r>
      <w:r w:rsidR="00C720A6" w:rsidRPr="53CC6AAA">
        <w:rPr>
          <w:rFonts w:ascii="Calibri" w:hAnsi="Calibri" w:cs="Calibri"/>
          <w:sz w:val="22"/>
          <w:szCs w:val="22"/>
        </w:rPr>
        <w:t xml:space="preserve">online </w:t>
      </w:r>
      <w:r w:rsidRPr="53CC6AAA">
        <w:rPr>
          <w:rFonts w:ascii="Calibri" w:hAnsi="Calibri" w:cs="Calibri"/>
          <w:sz w:val="22"/>
          <w:szCs w:val="22"/>
        </w:rPr>
        <w:t>study involves completing a</w:t>
      </w:r>
      <w:r w:rsidR="00613178" w:rsidRPr="53CC6AAA">
        <w:rPr>
          <w:rFonts w:ascii="Calibri" w:hAnsi="Calibri" w:cs="Calibri"/>
          <w:sz w:val="22"/>
          <w:szCs w:val="22"/>
        </w:rPr>
        <w:t xml:space="preserve"> </w:t>
      </w:r>
      <w:r w:rsidR="00C720A6" w:rsidRPr="53CC6AAA">
        <w:rPr>
          <w:rFonts w:ascii="Calibri" w:hAnsi="Calibri" w:cs="Calibri"/>
          <w:sz w:val="22"/>
          <w:szCs w:val="22"/>
        </w:rPr>
        <w:t xml:space="preserve">series of personality </w:t>
      </w:r>
      <w:r w:rsidR="00613178" w:rsidRPr="53CC6AAA">
        <w:rPr>
          <w:rFonts w:ascii="Calibri" w:hAnsi="Calibri" w:cs="Calibri"/>
          <w:sz w:val="22"/>
          <w:szCs w:val="22"/>
        </w:rPr>
        <w:t>questionnair</w:t>
      </w:r>
      <w:r w:rsidR="00C720A6" w:rsidRPr="53CC6AAA">
        <w:rPr>
          <w:rFonts w:ascii="Calibri" w:hAnsi="Calibri" w:cs="Calibri"/>
          <w:sz w:val="22"/>
          <w:szCs w:val="22"/>
        </w:rPr>
        <w:t xml:space="preserve">es before completing a consumer decision task. During this task you will be asked to look at pictures and read descriptions of pairs of different products and rate which product you prefer. </w:t>
      </w:r>
      <w:r w:rsidR="4E27CDBA" w:rsidRPr="53CC6AAA">
        <w:rPr>
          <w:rFonts w:ascii="Calibri" w:hAnsi="Calibri" w:cs="Calibri"/>
          <w:sz w:val="22"/>
          <w:szCs w:val="22"/>
        </w:rPr>
        <w:t>All</w:t>
      </w:r>
      <w:r w:rsidR="00C720A6" w:rsidRPr="53CC6AAA">
        <w:rPr>
          <w:rFonts w:ascii="Calibri" w:hAnsi="Calibri" w:cs="Calibri"/>
          <w:sz w:val="22"/>
          <w:szCs w:val="22"/>
        </w:rPr>
        <w:t xml:space="preserve"> these products are currently being promoted by Marketing company, </w:t>
      </w:r>
      <w:proofErr w:type="spellStart"/>
      <w:r w:rsidR="00C720A6" w:rsidRPr="53CC6AAA">
        <w:rPr>
          <w:rFonts w:ascii="Calibri" w:hAnsi="Calibri" w:cs="Calibri"/>
          <w:sz w:val="22"/>
          <w:szCs w:val="22"/>
        </w:rPr>
        <w:t>Axoloti</w:t>
      </w:r>
      <w:proofErr w:type="spellEnd"/>
      <w:r w:rsidR="00C720A6" w:rsidRPr="53CC6AAA">
        <w:rPr>
          <w:rFonts w:ascii="Calibri" w:hAnsi="Calibri" w:cs="Calibri"/>
          <w:sz w:val="22"/>
          <w:szCs w:val="22"/>
        </w:rPr>
        <w:t xml:space="preserve">. </w:t>
      </w:r>
      <w:r w:rsidR="305D2981" w:rsidRPr="53CC6AAA">
        <w:rPr>
          <w:rFonts w:ascii="Calibri" w:hAnsi="Calibri" w:cs="Calibri"/>
          <w:sz w:val="22"/>
          <w:szCs w:val="22"/>
        </w:rPr>
        <w:t>The study will take</w:t>
      </w:r>
      <w:r w:rsidRPr="53CC6AAA">
        <w:rPr>
          <w:rFonts w:ascii="Calibri" w:hAnsi="Calibri" w:cs="Calibri"/>
          <w:sz w:val="22"/>
          <w:szCs w:val="22"/>
        </w:rPr>
        <w:t xml:space="preserve"> </w:t>
      </w:r>
      <w:r w:rsidR="009D3B72" w:rsidRPr="53CC6AAA">
        <w:rPr>
          <w:rFonts w:ascii="Calibri" w:hAnsi="Calibri" w:cs="Calibri"/>
          <w:sz w:val="22"/>
          <w:szCs w:val="22"/>
        </w:rPr>
        <w:t xml:space="preserve">approximately </w:t>
      </w:r>
      <w:r w:rsidR="281C6F2A" w:rsidRPr="53CC6AAA">
        <w:rPr>
          <w:rFonts w:ascii="Calibri" w:hAnsi="Calibri" w:cs="Calibri"/>
          <w:b/>
          <w:bCs/>
          <w:sz w:val="22"/>
          <w:szCs w:val="22"/>
        </w:rPr>
        <w:t xml:space="preserve">25 </w:t>
      </w:r>
      <w:r w:rsidR="009D3B72" w:rsidRPr="53CC6AAA">
        <w:rPr>
          <w:rFonts w:ascii="Calibri" w:hAnsi="Calibri" w:cs="Calibri"/>
          <w:b/>
          <w:bCs/>
          <w:sz w:val="22"/>
          <w:szCs w:val="22"/>
        </w:rPr>
        <w:t>minutes</w:t>
      </w:r>
      <w:r w:rsidR="00B2326C" w:rsidRPr="53CC6AAA">
        <w:rPr>
          <w:rFonts w:ascii="Calibri" w:hAnsi="Calibri" w:cs="Calibri"/>
          <w:sz w:val="22"/>
          <w:szCs w:val="22"/>
        </w:rPr>
        <w:t xml:space="preserve"> </w:t>
      </w:r>
      <w:r w:rsidR="30E26B10" w:rsidRPr="53CC6AAA">
        <w:rPr>
          <w:rFonts w:ascii="Calibri" w:hAnsi="Calibri" w:cs="Calibri"/>
          <w:sz w:val="22"/>
          <w:szCs w:val="22"/>
        </w:rPr>
        <w:t>to complete.</w:t>
      </w:r>
      <w:r w:rsidR="12EB1346" w:rsidRPr="53CC6AAA">
        <w:rPr>
          <w:rFonts w:ascii="Calibri" w:hAnsi="Calibri" w:cs="Calibri"/>
          <w:sz w:val="22"/>
          <w:szCs w:val="22"/>
        </w:rPr>
        <w:t xml:space="preserve"> </w:t>
      </w:r>
      <w:r w:rsidR="00C720A6" w:rsidRPr="53CC6AAA">
        <w:rPr>
          <w:rFonts w:ascii="Calibri" w:hAnsi="Calibri" w:cs="Calibri"/>
          <w:sz w:val="22"/>
          <w:szCs w:val="22"/>
        </w:rPr>
        <w:t xml:space="preserve">At the end of this </w:t>
      </w:r>
      <w:r w:rsidR="1883F272" w:rsidRPr="53CC6AAA">
        <w:rPr>
          <w:rFonts w:ascii="Calibri" w:hAnsi="Calibri" w:cs="Calibri"/>
          <w:sz w:val="22"/>
          <w:szCs w:val="22"/>
        </w:rPr>
        <w:t>study,</w:t>
      </w:r>
      <w:r w:rsidR="00C720A6" w:rsidRPr="53CC6AAA">
        <w:rPr>
          <w:rFonts w:ascii="Calibri" w:hAnsi="Calibri" w:cs="Calibri"/>
          <w:sz w:val="22"/>
          <w:szCs w:val="22"/>
        </w:rPr>
        <w:t xml:space="preserve"> you will be entered into a prize draw (if you so wish) to win one of the featured products. </w:t>
      </w:r>
      <w:r w:rsidR="00100F9C" w:rsidRPr="53CC6AAA">
        <w:rPr>
          <w:rFonts w:ascii="Calibri" w:hAnsi="Calibri" w:cs="Calibri"/>
          <w:sz w:val="22"/>
          <w:szCs w:val="22"/>
        </w:rPr>
        <w:t>Should you wish to enter the prize draw, you will be redirected to another questionnaire to enter your email address so that the responses to the survey remain anonymous – that is, the research team will not be able to identify what answers you have provided. After the prize draw, all email addresses will be deleted and will be used for no other purpose than alerting the winners about their prize.</w:t>
      </w:r>
    </w:p>
    <w:p w14:paraId="372406CE" w14:textId="7C25EE2A" w:rsidR="001A4367" w:rsidRDefault="001A4367" w:rsidP="53CC6AAA">
      <w:pPr>
        <w:widowControl w:val="0"/>
        <w:rPr>
          <w:rFonts w:ascii="Calibri" w:hAnsi="Calibri" w:cs="Calibri"/>
          <w:sz w:val="22"/>
          <w:szCs w:val="22"/>
        </w:rPr>
      </w:pPr>
    </w:p>
    <w:p w14:paraId="5A78C0EC" w14:textId="77777777" w:rsidR="001A4367" w:rsidRDefault="001A4367" w:rsidP="53CC6AAA">
      <w:pPr>
        <w:rPr>
          <w:rFonts w:ascii="Calibri" w:eastAsia="Times New Roman" w:hAnsi="Calibri" w:cs="Calibri"/>
          <w:sz w:val="22"/>
          <w:szCs w:val="22"/>
          <w:lang w:val="en-US"/>
        </w:rPr>
      </w:pPr>
      <w:r w:rsidRPr="53CC6AAA">
        <w:rPr>
          <w:rFonts w:ascii="Calibri" w:eastAsia="Times New Roman" w:hAnsi="Calibri" w:cs="Calibri"/>
          <w:sz w:val="22"/>
          <w:szCs w:val="22"/>
          <w:lang w:val="en-US"/>
        </w:rPr>
        <w:t>Participation in this study is fully voluntary and you have the right to withdraw at any time with no penalty by simply closing the web page.</w:t>
      </w:r>
    </w:p>
    <w:p w14:paraId="3D8A8CFF" w14:textId="77777777" w:rsidR="00100F9C" w:rsidRDefault="00100F9C" w:rsidP="53CC6AAA">
      <w:pPr>
        <w:widowControl w:val="0"/>
        <w:rPr>
          <w:rFonts w:ascii="Calibri" w:hAnsi="Calibri" w:cs="Calibri"/>
          <w:sz w:val="22"/>
          <w:szCs w:val="22"/>
        </w:rPr>
      </w:pPr>
    </w:p>
    <w:p w14:paraId="14162D31" w14:textId="126A4119" w:rsidR="004F4F8C" w:rsidRPr="00B5041F" w:rsidRDefault="004F4F8C" w:rsidP="53CC6AAA">
      <w:pPr>
        <w:widowControl w:val="0"/>
        <w:spacing w:line="276" w:lineRule="auto"/>
        <w:rPr>
          <w:rFonts w:ascii="Calibri" w:hAnsi="Calibri" w:cs="Calibri"/>
          <w:b/>
          <w:bCs/>
          <w:sz w:val="22"/>
          <w:szCs w:val="22"/>
        </w:rPr>
      </w:pPr>
      <w:r w:rsidRPr="53CC6AAA">
        <w:rPr>
          <w:rFonts w:ascii="Calibri" w:hAnsi="Calibri" w:cs="Calibri"/>
          <w:b/>
          <w:bCs/>
          <w:sz w:val="22"/>
          <w:szCs w:val="22"/>
        </w:rPr>
        <w:t xml:space="preserve">Why have I been asked to participate? </w:t>
      </w:r>
    </w:p>
    <w:p w14:paraId="115006CB" w14:textId="77777777" w:rsidR="00876B06" w:rsidRPr="00B5041F" w:rsidRDefault="00876B06" w:rsidP="53CC6AAA">
      <w:pPr>
        <w:widowControl w:val="0"/>
        <w:spacing w:line="276" w:lineRule="auto"/>
        <w:rPr>
          <w:rFonts w:ascii="Calibri" w:hAnsi="Calibri" w:cs="Calibri"/>
          <w:b/>
          <w:bCs/>
          <w:sz w:val="6"/>
          <w:szCs w:val="6"/>
        </w:rPr>
      </w:pPr>
    </w:p>
    <w:p w14:paraId="25E4A25B" w14:textId="6C1248FE" w:rsidR="007675E0" w:rsidRPr="006231FD" w:rsidRDefault="00876B06" w:rsidP="53CC6AAA">
      <w:pPr>
        <w:rPr>
          <w:rFonts w:ascii="Calibri" w:hAnsi="Calibri" w:cs="Calibri"/>
          <w:i/>
          <w:iCs/>
          <w:color w:val="0070C0"/>
          <w:sz w:val="22"/>
          <w:szCs w:val="22"/>
        </w:rPr>
      </w:pPr>
      <w:r w:rsidRPr="53CC6AAA">
        <w:rPr>
          <w:rFonts w:ascii="Calibri" w:hAnsi="Calibri" w:cs="Calibri"/>
          <w:sz w:val="22"/>
          <w:szCs w:val="22"/>
        </w:rPr>
        <w:t xml:space="preserve">You have been asked to take part because </w:t>
      </w:r>
      <w:r w:rsidR="4C238D3D" w:rsidRPr="53CC6AAA">
        <w:rPr>
          <w:rFonts w:ascii="Calibri" w:hAnsi="Calibri" w:cs="Calibri"/>
          <w:sz w:val="22"/>
          <w:szCs w:val="22"/>
        </w:rPr>
        <w:t xml:space="preserve">you have expressed an interest in this study </w:t>
      </w:r>
      <w:r w:rsidR="4C238D3D" w:rsidRPr="00F110A7">
        <w:rPr>
          <w:rFonts w:ascii="Calibri" w:hAnsi="Calibri" w:cs="Calibri"/>
          <w:sz w:val="22"/>
          <w:szCs w:val="22"/>
          <w:highlight w:val="yellow"/>
          <w:rPrChange w:id="1" w:author="Natalie Berry" w:date="2021-07-19T13:41:00Z">
            <w:rPr>
              <w:rFonts w:ascii="Calibri" w:hAnsi="Calibri" w:cs="Calibri"/>
              <w:sz w:val="22"/>
              <w:szCs w:val="22"/>
            </w:rPr>
          </w:rPrChange>
        </w:rPr>
        <w:t xml:space="preserve">via </w:t>
      </w:r>
      <w:r w:rsidR="00F110A7" w:rsidRPr="00F110A7">
        <w:rPr>
          <w:rFonts w:ascii="Calibri" w:hAnsi="Calibri" w:cs="Calibri"/>
          <w:sz w:val="22"/>
          <w:szCs w:val="22"/>
          <w:highlight w:val="yellow"/>
          <w:rPrChange w:id="2" w:author="Natalie Berry" w:date="2021-07-19T13:41:00Z">
            <w:rPr>
              <w:rFonts w:ascii="Calibri" w:hAnsi="Calibri" w:cs="Calibri"/>
              <w:sz w:val="22"/>
              <w:szCs w:val="22"/>
            </w:rPr>
          </w:rPrChange>
        </w:rPr>
        <w:t>call for participants or social media</w:t>
      </w:r>
      <w:r w:rsidR="4C238D3D" w:rsidRPr="53CC6AAA">
        <w:rPr>
          <w:rFonts w:ascii="Calibri" w:hAnsi="Calibri" w:cs="Calibri"/>
          <w:sz w:val="22"/>
          <w:szCs w:val="22"/>
        </w:rPr>
        <w:t xml:space="preserve">. You have </w:t>
      </w:r>
      <w:r w:rsidR="72367D22" w:rsidRPr="53CC6AAA">
        <w:rPr>
          <w:rFonts w:ascii="Calibri" w:hAnsi="Calibri" w:cs="Calibri"/>
          <w:sz w:val="22"/>
          <w:szCs w:val="22"/>
        </w:rPr>
        <w:t>confirmed that you have secure internet access,</w:t>
      </w:r>
      <w:r w:rsidR="4C238D3D" w:rsidRPr="53CC6AAA">
        <w:rPr>
          <w:rFonts w:ascii="Calibri" w:hAnsi="Calibri" w:cs="Calibri"/>
          <w:sz w:val="22"/>
          <w:szCs w:val="22"/>
        </w:rPr>
        <w:t xml:space="preserve"> you identify as either a male or a female</w:t>
      </w:r>
      <w:r w:rsidR="36BDC696" w:rsidRPr="53CC6AAA">
        <w:rPr>
          <w:rFonts w:ascii="Calibri" w:hAnsi="Calibri" w:cs="Calibri"/>
          <w:sz w:val="22"/>
          <w:szCs w:val="22"/>
        </w:rPr>
        <w:t>,</w:t>
      </w:r>
      <w:r w:rsidR="223A2D99" w:rsidRPr="53CC6AAA">
        <w:rPr>
          <w:rFonts w:ascii="Calibri" w:hAnsi="Calibri" w:cs="Calibri"/>
          <w:sz w:val="22"/>
          <w:szCs w:val="22"/>
        </w:rPr>
        <w:t xml:space="preserve"> you are over the age of 18, and you are fluent in English. </w:t>
      </w:r>
    </w:p>
    <w:p w14:paraId="07BB6B9F" w14:textId="77777777" w:rsidR="007675E0" w:rsidRPr="006231FD" w:rsidRDefault="007675E0" w:rsidP="53CC6AAA">
      <w:pPr>
        <w:widowControl w:val="0"/>
        <w:rPr>
          <w:rFonts w:ascii="Calibri" w:hAnsi="Calibri" w:cs="Calibri"/>
          <w:i/>
          <w:iCs/>
          <w:color w:val="0070C0"/>
          <w:sz w:val="16"/>
          <w:szCs w:val="16"/>
        </w:rPr>
      </w:pPr>
    </w:p>
    <w:p w14:paraId="31C6BA33" w14:textId="74CB2D73" w:rsidR="00876B06" w:rsidRPr="00B5041F" w:rsidRDefault="1C76CF93" w:rsidP="53CC6AAA">
      <w:pPr>
        <w:widowControl w:val="0"/>
        <w:rPr>
          <w:rFonts w:ascii="Calibri" w:hAnsi="Calibri" w:cs="Calibri"/>
          <w:sz w:val="22"/>
          <w:szCs w:val="22"/>
        </w:rPr>
      </w:pPr>
      <w:r w:rsidRPr="21ED77DD">
        <w:rPr>
          <w:rFonts w:ascii="Calibri" w:hAnsi="Calibri" w:cs="Calibri"/>
          <w:sz w:val="22"/>
          <w:szCs w:val="22"/>
        </w:rPr>
        <w:t xml:space="preserve">We </w:t>
      </w:r>
      <w:r w:rsidR="00876B06" w:rsidRPr="21ED77DD">
        <w:rPr>
          <w:rFonts w:ascii="Calibri" w:hAnsi="Calibri" w:cs="Calibri"/>
          <w:sz w:val="22"/>
          <w:szCs w:val="22"/>
        </w:rPr>
        <w:t>a</w:t>
      </w:r>
      <w:r w:rsidR="7BC9422B" w:rsidRPr="21ED77DD">
        <w:rPr>
          <w:rFonts w:ascii="Calibri" w:hAnsi="Calibri" w:cs="Calibri"/>
          <w:sz w:val="22"/>
          <w:szCs w:val="22"/>
        </w:rPr>
        <w:t>re</w:t>
      </w:r>
      <w:r w:rsidR="00876B06" w:rsidRPr="21ED77DD">
        <w:rPr>
          <w:rFonts w:ascii="Calibri" w:hAnsi="Calibri" w:cs="Calibri"/>
          <w:sz w:val="22"/>
          <w:szCs w:val="22"/>
        </w:rPr>
        <w:t xml:space="preserve"> aiming to recruit around </w:t>
      </w:r>
      <w:r w:rsidR="766C0802" w:rsidRPr="21ED77DD">
        <w:rPr>
          <w:rFonts w:ascii="Calibri" w:hAnsi="Calibri" w:cs="Calibri"/>
          <w:sz w:val="22"/>
          <w:szCs w:val="22"/>
        </w:rPr>
        <w:t xml:space="preserve">200 </w:t>
      </w:r>
      <w:r w:rsidR="00CE419A" w:rsidRPr="21ED77DD">
        <w:rPr>
          <w:rFonts w:ascii="Calibri" w:hAnsi="Calibri" w:cs="Calibri"/>
          <w:sz w:val="22"/>
          <w:szCs w:val="22"/>
        </w:rPr>
        <w:t>p</w:t>
      </w:r>
      <w:r w:rsidR="00876B06" w:rsidRPr="21ED77DD">
        <w:rPr>
          <w:rFonts w:ascii="Calibri" w:hAnsi="Calibri" w:cs="Calibri"/>
          <w:sz w:val="22"/>
          <w:szCs w:val="22"/>
        </w:rPr>
        <w:t xml:space="preserve">articipants for this study. </w:t>
      </w:r>
    </w:p>
    <w:p w14:paraId="40D21981" w14:textId="5059E3C8" w:rsidR="00C73051" w:rsidRPr="006231FD" w:rsidRDefault="00C73051" w:rsidP="53CC6AAA">
      <w:pPr>
        <w:widowControl w:val="0"/>
        <w:spacing w:line="276" w:lineRule="auto"/>
        <w:rPr>
          <w:rFonts w:ascii="Calibri" w:hAnsi="Calibri" w:cs="Calibri"/>
          <w:sz w:val="16"/>
          <w:szCs w:val="16"/>
        </w:rPr>
      </w:pPr>
    </w:p>
    <w:p w14:paraId="23845DCE" w14:textId="2EA97FC3" w:rsidR="00D910B7" w:rsidRPr="00B5041F" w:rsidRDefault="00D910B7" w:rsidP="53CC6AAA">
      <w:pPr>
        <w:widowControl w:val="0"/>
        <w:spacing w:line="276" w:lineRule="auto"/>
        <w:rPr>
          <w:rFonts w:ascii="Calibri" w:hAnsi="Calibri" w:cs="Calibri"/>
          <w:b/>
          <w:bCs/>
          <w:sz w:val="22"/>
          <w:szCs w:val="22"/>
        </w:rPr>
      </w:pPr>
      <w:r w:rsidRPr="53CC6AAA">
        <w:rPr>
          <w:rFonts w:ascii="Calibri" w:hAnsi="Calibri" w:cs="Calibri"/>
          <w:b/>
          <w:bCs/>
          <w:sz w:val="22"/>
          <w:szCs w:val="22"/>
        </w:rPr>
        <w:t xml:space="preserve">What </w:t>
      </w:r>
      <w:r w:rsidR="00D40130" w:rsidRPr="53CC6AAA">
        <w:rPr>
          <w:rFonts w:ascii="Calibri" w:hAnsi="Calibri" w:cs="Calibri"/>
          <w:b/>
          <w:bCs/>
          <w:sz w:val="22"/>
          <w:szCs w:val="22"/>
        </w:rPr>
        <w:t>information</w:t>
      </w:r>
      <w:r w:rsidRPr="53CC6AAA">
        <w:rPr>
          <w:rFonts w:ascii="Calibri" w:hAnsi="Calibri" w:cs="Calibri"/>
          <w:b/>
          <w:bCs/>
          <w:sz w:val="22"/>
          <w:szCs w:val="22"/>
        </w:rPr>
        <w:t xml:space="preserve"> will be collected? </w:t>
      </w:r>
    </w:p>
    <w:p w14:paraId="2B84ABBA" w14:textId="77777777" w:rsidR="00D910B7" w:rsidRPr="00B5041F" w:rsidRDefault="00D910B7" w:rsidP="53CC6AAA">
      <w:pPr>
        <w:widowControl w:val="0"/>
        <w:spacing w:line="276" w:lineRule="auto"/>
        <w:rPr>
          <w:rFonts w:ascii="Calibri" w:hAnsi="Calibri" w:cs="Calibri"/>
          <w:sz w:val="6"/>
          <w:szCs w:val="6"/>
        </w:rPr>
      </w:pPr>
    </w:p>
    <w:p w14:paraId="7785E976" w14:textId="1055DB49" w:rsidR="001A4367" w:rsidRDefault="00A209C2" w:rsidP="53CC6AAA">
      <w:pPr>
        <w:rPr>
          <w:rFonts w:ascii="Calibri" w:eastAsia="Times New Roman" w:hAnsi="Calibri" w:cs="Calibri"/>
          <w:sz w:val="22"/>
          <w:szCs w:val="22"/>
          <w:lang w:val="en-US"/>
        </w:rPr>
      </w:pPr>
      <w:r w:rsidRPr="53CC6AAA">
        <w:rPr>
          <w:rFonts w:ascii="Calibri" w:eastAsia="Times New Roman" w:hAnsi="Calibri" w:cs="Calibri"/>
          <w:sz w:val="22"/>
          <w:szCs w:val="22"/>
          <w:lang w:val="en-US"/>
        </w:rPr>
        <w:t xml:space="preserve">The questions in this survey </w:t>
      </w:r>
      <w:r w:rsidR="00100F9C" w:rsidRPr="53CC6AAA">
        <w:rPr>
          <w:rFonts w:ascii="Calibri" w:eastAsia="Times New Roman" w:hAnsi="Calibri" w:cs="Calibri"/>
          <w:sz w:val="22"/>
          <w:szCs w:val="22"/>
          <w:lang w:val="en-US"/>
        </w:rPr>
        <w:t xml:space="preserve">include </w:t>
      </w:r>
      <w:r w:rsidR="01DB4934" w:rsidRPr="53CC6AAA">
        <w:rPr>
          <w:rFonts w:ascii="Calibri" w:eastAsia="Times New Roman" w:hAnsi="Calibri" w:cs="Calibri"/>
          <w:sz w:val="22"/>
          <w:szCs w:val="22"/>
          <w:lang w:val="en-US"/>
        </w:rPr>
        <w:t>demographic</w:t>
      </w:r>
      <w:r w:rsidR="00100F9C" w:rsidRPr="53CC6AAA">
        <w:rPr>
          <w:rFonts w:ascii="Calibri" w:eastAsia="Times New Roman" w:hAnsi="Calibri" w:cs="Calibri"/>
          <w:sz w:val="22"/>
          <w:szCs w:val="22"/>
          <w:lang w:val="en-US"/>
        </w:rPr>
        <w:t xml:space="preserve"> information</w:t>
      </w:r>
      <w:r w:rsidR="01DB4934" w:rsidRPr="53CC6AAA">
        <w:rPr>
          <w:rFonts w:ascii="Calibri" w:eastAsia="Times New Roman" w:hAnsi="Calibri" w:cs="Calibri"/>
          <w:sz w:val="22"/>
          <w:szCs w:val="22"/>
          <w:lang w:val="en-US"/>
        </w:rPr>
        <w:t xml:space="preserve"> (</w:t>
      </w:r>
      <w:r w:rsidR="6DD4273B" w:rsidRPr="53CC6AAA">
        <w:rPr>
          <w:rFonts w:ascii="Calibri" w:eastAsia="Times New Roman" w:hAnsi="Calibri" w:cs="Calibri"/>
          <w:sz w:val="22"/>
          <w:szCs w:val="22"/>
          <w:lang w:val="en-US"/>
        </w:rPr>
        <w:t>e.g.,</w:t>
      </w:r>
      <w:r w:rsidR="01DB4934" w:rsidRPr="53CC6AAA">
        <w:rPr>
          <w:rFonts w:ascii="Calibri" w:eastAsia="Times New Roman" w:hAnsi="Calibri" w:cs="Calibri"/>
          <w:sz w:val="22"/>
          <w:szCs w:val="22"/>
          <w:lang w:val="en-US"/>
        </w:rPr>
        <w:t xml:space="preserve"> participant’s age, gender</w:t>
      </w:r>
      <w:r w:rsidR="179E80A4" w:rsidRPr="53CC6AAA">
        <w:rPr>
          <w:rFonts w:ascii="Calibri" w:eastAsia="Times New Roman" w:hAnsi="Calibri" w:cs="Calibri"/>
          <w:sz w:val="22"/>
          <w:szCs w:val="22"/>
          <w:lang w:val="en-US"/>
        </w:rPr>
        <w:t xml:space="preserve"> identity</w:t>
      </w:r>
      <w:r w:rsidR="01DB4934" w:rsidRPr="53CC6AAA">
        <w:rPr>
          <w:rFonts w:ascii="Calibri" w:eastAsia="Times New Roman" w:hAnsi="Calibri" w:cs="Calibri"/>
          <w:sz w:val="22"/>
          <w:szCs w:val="22"/>
          <w:lang w:val="en-US"/>
        </w:rPr>
        <w:t>, ethnic origin, employment status</w:t>
      </w:r>
      <w:ins w:id="3" w:author="Claire Hart" w:date="2021-03-25T16:08:00Z">
        <w:r w:rsidR="00C92F41" w:rsidRPr="00F110A7">
          <w:rPr>
            <w:rFonts w:ascii="Calibri" w:eastAsia="Times New Roman" w:hAnsi="Calibri" w:cs="Calibri"/>
            <w:sz w:val="22"/>
            <w:szCs w:val="22"/>
            <w:lang w:val="en-US"/>
          </w:rPr>
          <w:t xml:space="preserve">, </w:t>
        </w:r>
      </w:ins>
      <w:r w:rsidR="00C92F41" w:rsidRPr="00F110A7">
        <w:rPr>
          <w:rFonts w:ascii="Calibri" w:eastAsia="Times New Roman" w:hAnsi="Calibri" w:cs="Calibri"/>
          <w:sz w:val="22"/>
          <w:szCs w:val="22"/>
          <w:lang w:val="en-US"/>
        </w:rPr>
        <w:t xml:space="preserve">income, </w:t>
      </w:r>
      <w:proofErr w:type="gramStart"/>
      <w:r w:rsidR="00C92F41" w:rsidRPr="00F110A7">
        <w:rPr>
          <w:rFonts w:ascii="Calibri" w:eastAsia="Times New Roman" w:hAnsi="Calibri" w:cs="Calibri"/>
          <w:sz w:val="22"/>
          <w:szCs w:val="22"/>
          <w:lang w:val="en-US"/>
        </w:rPr>
        <w:t>education</w:t>
      </w:r>
      <w:proofErr w:type="gramEnd"/>
      <w:r w:rsidR="00C92F41" w:rsidRPr="00F110A7">
        <w:rPr>
          <w:rFonts w:ascii="Calibri" w:eastAsia="Times New Roman" w:hAnsi="Calibri" w:cs="Calibri"/>
          <w:sz w:val="22"/>
          <w:szCs w:val="22"/>
          <w:lang w:val="en-US"/>
        </w:rPr>
        <w:t xml:space="preserve"> and nationality</w:t>
      </w:r>
      <w:r w:rsidR="01DB4934" w:rsidRPr="53CC6AAA">
        <w:rPr>
          <w:rFonts w:ascii="Calibri" w:eastAsia="Times New Roman" w:hAnsi="Calibri" w:cs="Calibri"/>
          <w:sz w:val="22"/>
          <w:szCs w:val="22"/>
          <w:lang w:val="en-US"/>
        </w:rPr>
        <w:t>).</w:t>
      </w:r>
      <w:r w:rsidR="08EFCE26" w:rsidRPr="53CC6AAA">
        <w:rPr>
          <w:rFonts w:ascii="Calibri" w:eastAsia="Times New Roman" w:hAnsi="Calibri" w:cs="Calibri"/>
          <w:sz w:val="22"/>
          <w:szCs w:val="22"/>
          <w:lang w:val="en-US"/>
        </w:rPr>
        <w:t xml:space="preserve"> </w:t>
      </w:r>
      <w:r w:rsidR="642A47AB" w:rsidRPr="53CC6AAA">
        <w:rPr>
          <w:rFonts w:ascii="Calibri" w:eastAsia="Times New Roman" w:hAnsi="Calibri" w:cs="Calibri"/>
          <w:sz w:val="22"/>
          <w:szCs w:val="22"/>
          <w:lang w:val="en-US"/>
        </w:rPr>
        <w:t xml:space="preserve">Various </w:t>
      </w:r>
      <w:r w:rsidR="76D9D8B5" w:rsidRPr="53CC6AAA">
        <w:rPr>
          <w:rFonts w:ascii="Calibri" w:eastAsia="Times New Roman" w:hAnsi="Calibri" w:cs="Calibri"/>
          <w:sz w:val="22"/>
          <w:szCs w:val="22"/>
          <w:lang w:val="en-US"/>
        </w:rPr>
        <w:t xml:space="preserve">aspects of </w:t>
      </w:r>
      <w:r w:rsidR="642A47AB" w:rsidRPr="53CC6AAA">
        <w:rPr>
          <w:rFonts w:ascii="Calibri" w:eastAsia="Times New Roman" w:hAnsi="Calibri" w:cs="Calibri"/>
          <w:sz w:val="22"/>
          <w:szCs w:val="22"/>
          <w:lang w:val="en-US"/>
        </w:rPr>
        <w:t>personality will be measured via a series of questionnaires</w:t>
      </w:r>
      <w:r w:rsidR="3FE7E3E6" w:rsidRPr="53CC6AAA">
        <w:rPr>
          <w:rFonts w:ascii="Calibri" w:eastAsia="Times New Roman" w:hAnsi="Calibri" w:cs="Calibri"/>
          <w:sz w:val="22"/>
          <w:szCs w:val="22"/>
          <w:lang w:val="en-US"/>
        </w:rPr>
        <w:t xml:space="preserve"> and your consumer preferences will be examined</w:t>
      </w:r>
      <w:r w:rsidR="642A47AB" w:rsidRPr="53CC6AAA">
        <w:rPr>
          <w:rFonts w:ascii="Calibri" w:eastAsia="Times New Roman" w:hAnsi="Calibri" w:cs="Calibri"/>
          <w:sz w:val="22"/>
          <w:szCs w:val="22"/>
          <w:lang w:val="en-US"/>
        </w:rPr>
        <w:t>.</w:t>
      </w:r>
      <w:r w:rsidR="02A5D198" w:rsidRPr="53CC6AAA">
        <w:rPr>
          <w:rFonts w:ascii="Calibri" w:eastAsia="Times New Roman" w:hAnsi="Calibri" w:cs="Calibri"/>
          <w:sz w:val="22"/>
          <w:szCs w:val="22"/>
          <w:lang w:val="en-US"/>
        </w:rPr>
        <w:t xml:space="preserve"> All data collected will remain anonymous.</w:t>
      </w:r>
      <w:r w:rsidR="004B3A51" w:rsidRPr="53CC6AAA">
        <w:rPr>
          <w:rFonts w:ascii="Calibri" w:eastAsia="Times New Roman" w:hAnsi="Calibri" w:cs="Calibri"/>
          <w:sz w:val="22"/>
          <w:szCs w:val="22"/>
          <w:lang w:val="en-US"/>
        </w:rPr>
        <w:t xml:space="preserve"> </w:t>
      </w:r>
    </w:p>
    <w:p w14:paraId="4ED614EB" w14:textId="05ED5F8E" w:rsidR="001A4367" w:rsidRDefault="001A4367" w:rsidP="53CC6AAA">
      <w:pPr>
        <w:rPr>
          <w:rFonts w:ascii="Calibri" w:eastAsia="Times New Roman" w:hAnsi="Calibri" w:cs="Calibri"/>
          <w:sz w:val="22"/>
          <w:szCs w:val="22"/>
          <w:lang w:val="en-US"/>
        </w:rPr>
      </w:pPr>
    </w:p>
    <w:p w14:paraId="5AE41BB4" w14:textId="7FC368DA" w:rsidR="001A4367" w:rsidRDefault="001A4367" w:rsidP="53CC6AAA">
      <w:pPr>
        <w:rPr>
          <w:rFonts w:ascii="Calibri" w:eastAsia="Times New Roman" w:hAnsi="Calibri" w:cs="Calibri"/>
          <w:sz w:val="22"/>
          <w:szCs w:val="22"/>
          <w:lang w:val="en-US"/>
        </w:rPr>
      </w:pPr>
      <w:r w:rsidRPr="53CC6AAA">
        <w:rPr>
          <w:rFonts w:ascii="Calibri" w:eastAsia="Times New Roman" w:hAnsi="Calibri" w:cs="Calibri"/>
          <w:sz w:val="22"/>
          <w:szCs w:val="22"/>
          <w:lang w:val="en-US"/>
        </w:rPr>
        <w:t xml:space="preserve">Your email address will only be used to contact you for the specific purpose of the prize draw. It will not be shared with any third </w:t>
      </w:r>
      <w:r w:rsidR="4762A7F7" w:rsidRPr="53CC6AAA">
        <w:rPr>
          <w:rFonts w:ascii="Calibri" w:eastAsia="Times New Roman" w:hAnsi="Calibri" w:cs="Calibri"/>
          <w:sz w:val="22"/>
          <w:szCs w:val="22"/>
          <w:lang w:val="en-US"/>
        </w:rPr>
        <w:t>parties and</w:t>
      </w:r>
      <w:r w:rsidRPr="53CC6AAA">
        <w:rPr>
          <w:rFonts w:ascii="Calibri" w:eastAsia="Times New Roman" w:hAnsi="Calibri" w:cs="Calibri"/>
          <w:sz w:val="22"/>
          <w:szCs w:val="22"/>
          <w:lang w:val="en-US"/>
        </w:rPr>
        <w:t xml:space="preserve"> will be stored in a separate location to your questionnaire responses. These email addresses will be deleted after the prize draw winner is selected. </w:t>
      </w:r>
    </w:p>
    <w:p w14:paraId="4C631D8B" w14:textId="77777777" w:rsidR="001A4367" w:rsidRDefault="001A4367" w:rsidP="53CC6AAA">
      <w:pPr>
        <w:rPr>
          <w:rFonts w:ascii="Calibri" w:eastAsia="Times New Roman" w:hAnsi="Calibri" w:cs="Calibri"/>
          <w:sz w:val="22"/>
          <w:szCs w:val="22"/>
          <w:lang w:val="en-US"/>
        </w:rPr>
      </w:pPr>
    </w:p>
    <w:p w14:paraId="7E777870" w14:textId="7C07A573" w:rsidR="001A4367" w:rsidRDefault="001A4367" w:rsidP="53CC6AAA">
      <w:pPr>
        <w:rPr>
          <w:rFonts w:ascii="Calibri" w:eastAsia="Times New Roman" w:hAnsi="Calibri" w:cs="Calibri"/>
          <w:sz w:val="22"/>
          <w:szCs w:val="22"/>
          <w:lang w:val="en-US"/>
        </w:rPr>
      </w:pPr>
      <w:r w:rsidRPr="53CC6AAA">
        <w:rPr>
          <w:rFonts w:ascii="Calibri" w:eastAsia="Times New Roman" w:hAnsi="Calibri" w:cs="Calibri"/>
          <w:sz w:val="22"/>
          <w:szCs w:val="22"/>
          <w:lang w:val="en-US"/>
        </w:rPr>
        <w:lastRenderedPageBreak/>
        <w:t>Any results will only be published in aggregated form, i.e., it is not possible to identify any one person’s responses to the questionnaires.</w:t>
      </w:r>
    </w:p>
    <w:p w14:paraId="0C66EA2C" w14:textId="77777777" w:rsidR="001A4367" w:rsidRDefault="001A4367" w:rsidP="53CC6AAA">
      <w:pPr>
        <w:rPr>
          <w:rFonts w:ascii="Calibri" w:eastAsia="Times New Roman" w:hAnsi="Calibri" w:cs="Calibri"/>
          <w:sz w:val="22"/>
          <w:szCs w:val="22"/>
          <w:lang w:val="en-US"/>
        </w:rPr>
      </w:pPr>
    </w:p>
    <w:p w14:paraId="405B18EC" w14:textId="46135DC7" w:rsidR="004D42A1" w:rsidRPr="00B5041F" w:rsidRDefault="004D42A1" w:rsidP="53CC6AAA">
      <w:pPr>
        <w:rPr>
          <w:rFonts w:ascii="Calibri" w:eastAsia="Times New Roman" w:hAnsi="Calibri" w:cs="Calibri"/>
          <w:b/>
          <w:bCs/>
          <w:sz w:val="22"/>
          <w:szCs w:val="22"/>
          <w:lang w:val="en-US"/>
        </w:rPr>
      </w:pPr>
      <w:r w:rsidRPr="53CC6AAA">
        <w:rPr>
          <w:rFonts w:ascii="Calibri" w:eastAsia="Times New Roman" w:hAnsi="Calibri" w:cs="Calibri"/>
          <w:b/>
          <w:bCs/>
          <w:sz w:val="22"/>
          <w:szCs w:val="22"/>
          <w:lang w:val="en-US"/>
        </w:rPr>
        <w:t xml:space="preserve">What are the possible benefits of taking part? </w:t>
      </w:r>
    </w:p>
    <w:p w14:paraId="547E2E43" w14:textId="67C528D4" w:rsidR="004D42A1" w:rsidRPr="00B5041F" w:rsidRDefault="004D42A1" w:rsidP="53CC6AAA">
      <w:pPr>
        <w:rPr>
          <w:rFonts w:ascii="Calibri" w:hAnsi="Calibri" w:cs="Calibri"/>
          <w:color w:val="0070C0"/>
          <w:sz w:val="6"/>
          <w:szCs w:val="6"/>
        </w:rPr>
      </w:pPr>
    </w:p>
    <w:p w14:paraId="456BB1AF" w14:textId="55978B68" w:rsidR="004B3A51" w:rsidRPr="004B3A51" w:rsidRDefault="004B3A51" w:rsidP="53CC6AAA">
      <w:pPr>
        <w:rPr>
          <w:rFonts w:ascii="Calibri" w:hAnsi="Calibri" w:cs="Calibri"/>
          <w:sz w:val="22"/>
          <w:szCs w:val="22"/>
        </w:rPr>
      </w:pPr>
      <w:r w:rsidRPr="53CC6AAA">
        <w:rPr>
          <w:rFonts w:ascii="Calibri" w:hAnsi="Calibri" w:cs="Calibri"/>
          <w:sz w:val="22"/>
          <w:szCs w:val="22"/>
        </w:rPr>
        <w:t xml:space="preserve">Data from this study will provide valuable information to researchers and marketing companies about how personality affects consumer decisions. </w:t>
      </w:r>
    </w:p>
    <w:p w14:paraId="4F8C6EA6" w14:textId="77777777" w:rsidR="004B3A51" w:rsidRPr="004B3A51" w:rsidRDefault="004B3A51" w:rsidP="53CC6AAA">
      <w:pPr>
        <w:rPr>
          <w:rFonts w:ascii="Calibri" w:hAnsi="Calibri" w:cs="Calibri"/>
          <w:sz w:val="22"/>
          <w:szCs w:val="22"/>
        </w:rPr>
      </w:pPr>
    </w:p>
    <w:p w14:paraId="6C30DD52" w14:textId="77777777" w:rsidR="001A4367" w:rsidRDefault="001A4367" w:rsidP="53CC6AAA">
      <w:pPr>
        <w:rPr>
          <w:rFonts w:ascii="Calibri" w:hAnsi="Calibri" w:cs="Calibri"/>
          <w:sz w:val="22"/>
          <w:szCs w:val="22"/>
        </w:rPr>
      </w:pPr>
    </w:p>
    <w:p w14:paraId="67EB7E44" w14:textId="72A49BB5" w:rsidR="004D42A1" w:rsidRDefault="004B3A51" w:rsidP="53CC6AAA">
      <w:pPr>
        <w:rPr>
          <w:rFonts w:ascii="Calibri" w:hAnsi="Calibri" w:cs="Calibri"/>
          <w:i/>
          <w:iCs/>
          <w:color w:val="0070C0"/>
          <w:sz w:val="22"/>
          <w:szCs w:val="22"/>
        </w:rPr>
      </w:pPr>
      <w:r w:rsidRPr="00F110A7">
        <w:rPr>
          <w:rFonts w:ascii="Calibri" w:hAnsi="Calibri" w:cs="Calibri"/>
          <w:sz w:val="22"/>
          <w:szCs w:val="22"/>
          <w:highlight w:val="yellow"/>
        </w:rPr>
        <w:t xml:space="preserve">You </w:t>
      </w:r>
      <w:r w:rsidR="78BF3C99" w:rsidRPr="00F110A7">
        <w:rPr>
          <w:rFonts w:ascii="Calibri" w:eastAsia="Calibri" w:hAnsi="Calibri" w:cs="Calibri"/>
          <w:sz w:val="22"/>
          <w:szCs w:val="22"/>
          <w:highlight w:val="yellow"/>
        </w:rPr>
        <w:t xml:space="preserve">will have the opportunity to be entered into a prize draw to win one of </w:t>
      </w:r>
      <w:r w:rsidRPr="00F110A7">
        <w:rPr>
          <w:rFonts w:ascii="Calibri" w:eastAsia="Calibri" w:hAnsi="Calibri" w:cs="Calibri"/>
          <w:sz w:val="22"/>
          <w:szCs w:val="22"/>
          <w:highlight w:val="yellow"/>
        </w:rPr>
        <w:t xml:space="preserve">the featured products from </w:t>
      </w:r>
      <w:proofErr w:type="spellStart"/>
      <w:r w:rsidRPr="00F110A7">
        <w:rPr>
          <w:rFonts w:ascii="Calibri" w:eastAsia="Calibri" w:hAnsi="Calibri" w:cs="Calibri"/>
          <w:sz w:val="22"/>
          <w:szCs w:val="22"/>
          <w:highlight w:val="yellow"/>
        </w:rPr>
        <w:t>Axoloti</w:t>
      </w:r>
      <w:proofErr w:type="spellEnd"/>
      <w:r w:rsidRPr="00F110A7">
        <w:rPr>
          <w:rFonts w:ascii="Calibri" w:eastAsia="Calibri" w:hAnsi="Calibri" w:cs="Calibri"/>
          <w:sz w:val="22"/>
          <w:szCs w:val="22"/>
          <w:highlight w:val="yellow"/>
        </w:rPr>
        <w:t>.</w:t>
      </w:r>
      <w:r w:rsidR="78BF3C99" w:rsidRPr="53CC6AAA">
        <w:rPr>
          <w:rFonts w:ascii="Calibri" w:eastAsia="Calibri" w:hAnsi="Calibri" w:cs="Calibri"/>
          <w:sz w:val="22"/>
          <w:szCs w:val="22"/>
        </w:rPr>
        <w:t xml:space="preserve"> </w:t>
      </w:r>
    </w:p>
    <w:p w14:paraId="5BC55D7B" w14:textId="34BEB638" w:rsidR="006231FD" w:rsidRDefault="006231FD" w:rsidP="53CC6AAA">
      <w:pPr>
        <w:widowControl w:val="0"/>
        <w:spacing w:line="276" w:lineRule="auto"/>
        <w:rPr>
          <w:rFonts w:ascii="Calibri" w:hAnsi="Calibri" w:cs="Calibri"/>
          <w:i/>
          <w:iCs/>
          <w:color w:val="0070C0"/>
          <w:sz w:val="22"/>
          <w:szCs w:val="22"/>
        </w:rPr>
      </w:pPr>
    </w:p>
    <w:p w14:paraId="37E0F787" w14:textId="734FE9B3" w:rsidR="000E1199" w:rsidRPr="00B5041F" w:rsidRDefault="000E1199" w:rsidP="53CC6AAA">
      <w:pPr>
        <w:widowControl w:val="0"/>
        <w:tabs>
          <w:tab w:val="left" w:pos="3544"/>
        </w:tabs>
        <w:spacing w:line="276" w:lineRule="auto"/>
        <w:rPr>
          <w:rFonts w:ascii="Calibri" w:eastAsia="Times New Roman" w:hAnsi="Calibri" w:cs="Calibri"/>
          <w:b/>
          <w:bCs/>
          <w:sz w:val="22"/>
          <w:szCs w:val="22"/>
          <w:lang w:val="en-US"/>
        </w:rPr>
      </w:pPr>
      <w:r w:rsidRPr="53CC6AAA">
        <w:rPr>
          <w:rFonts w:ascii="Calibri" w:eastAsia="Times New Roman" w:hAnsi="Calibri" w:cs="Calibri"/>
          <w:b/>
          <w:bCs/>
          <w:sz w:val="22"/>
          <w:szCs w:val="22"/>
          <w:lang w:val="en-US"/>
        </w:rPr>
        <w:t>Are there any risks involved?</w:t>
      </w:r>
    </w:p>
    <w:p w14:paraId="1B33E4CA" w14:textId="77777777" w:rsidR="000E1199" w:rsidRPr="00B5041F" w:rsidRDefault="000E1199" w:rsidP="53CC6AAA">
      <w:pPr>
        <w:widowControl w:val="0"/>
        <w:tabs>
          <w:tab w:val="left" w:pos="3544"/>
        </w:tabs>
        <w:spacing w:line="276" w:lineRule="auto"/>
        <w:rPr>
          <w:rFonts w:ascii="Calibri" w:eastAsia="Times New Roman" w:hAnsi="Calibri" w:cs="Calibri"/>
          <w:b/>
          <w:bCs/>
          <w:sz w:val="6"/>
          <w:szCs w:val="6"/>
          <w:lang w:val="en-US"/>
        </w:rPr>
      </w:pPr>
    </w:p>
    <w:p w14:paraId="2EF92D37" w14:textId="56380645" w:rsidR="005C076F" w:rsidRDefault="005C076F" w:rsidP="53CC6AAA">
      <w:pPr>
        <w:pStyle w:val="paragraph"/>
        <w:spacing w:before="0" w:beforeAutospacing="0" w:after="0" w:afterAutospacing="0"/>
        <w:ind w:right="-45"/>
        <w:textAlignment w:val="baseline"/>
        <w:rPr>
          <w:rFonts w:ascii="Segoe UI" w:hAnsi="Segoe UI" w:cs="Segoe UI"/>
          <w:sz w:val="18"/>
          <w:szCs w:val="18"/>
        </w:rPr>
      </w:pPr>
      <w:r w:rsidRPr="53CC6AAA">
        <w:rPr>
          <w:rStyle w:val="normaltextrun"/>
          <w:rFonts w:ascii="Calibri" w:hAnsi="Calibri" w:cs="Calibri"/>
          <w:sz w:val="22"/>
          <w:szCs w:val="22"/>
        </w:rPr>
        <w:t>There are </w:t>
      </w:r>
      <w:r w:rsidRPr="53CC6AAA">
        <w:rPr>
          <w:rStyle w:val="normaltextrun"/>
          <w:rFonts w:ascii="Calibri" w:hAnsi="Calibri" w:cs="Calibri"/>
          <w:b/>
          <w:bCs/>
          <w:sz w:val="22"/>
          <w:szCs w:val="22"/>
        </w:rPr>
        <w:t>no significant risks</w:t>
      </w:r>
      <w:r w:rsidRPr="53CC6AAA">
        <w:rPr>
          <w:rStyle w:val="normaltextrun"/>
          <w:rFonts w:ascii="Calibri" w:hAnsi="Calibri" w:cs="Calibri"/>
          <w:sz w:val="22"/>
          <w:szCs w:val="22"/>
        </w:rPr>
        <w:t> involved in this study beyond those you would encounter in everyday life.  We recommend that you complete the survey in private so that you feel able to be open and honest. </w:t>
      </w:r>
      <w:r w:rsidRPr="53CC6AAA">
        <w:rPr>
          <w:rStyle w:val="eop"/>
          <w:rFonts w:ascii="Calibri" w:hAnsi="Calibri" w:cs="Calibri"/>
          <w:sz w:val="22"/>
          <w:szCs w:val="22"/>
        </w:rPr>
        <w:t> </w:t>
      </w:r>
    </w:p>
    <w:p w14:paraId="0F5C21D1" w14:textId="1172DC46" w:rsidR="00782E46" w:rsidRDefault="005C076F" w:rsidP="53CC6AAA">
      <w:pPr>
        <w:pStyle w:val="paragraph"/>
        <w:spacing w:before="0" w:beforeAutospacing="0" w:after="0" w:afterAutospacing="0"/>
        <w:ind w:right="-45"/>
        <w:textAlignment w:val="baseline"/>
        <w:rPr>
          <w:rFonts w:ascii="Calibri" w:hAnsi="Calibri" w:cs="Calibri"/>
          <w:i/>
          <w:iCs/>
          <w:color w:val="0070C0"/>
          <w:sz w:val="22"/>
          <w:szCs w:val="22"/>
        </w:rPr>
      </w:pPr>
      <w:r w:rsidRPr="53CC6AAA">
        <w:rPr>
          <w:rStyle w:val="normaltextrun"/>
          <w:rFonts w:ascii="Calibri" w:hAnsi="Calibri" w:cs="Calibri"/>
          <w:sz w:val="22"/>
          <w:szCs w:val="22"/>
        </w:rPr>
        <w:t>We have tried to ensure that the questions in this study do not cause any distress.  However, it is not uncommon to experience some anxieties or concerns when completing questionnaires.  If participating in this survey raises any issues for you, we recommend that you contact</w:t>
      </w:r>
      <w:r w:rsidR="00D61AC5" w:rsidRPr="53CC6AAA">
        <w:rPr>
          <w:rFonts w:ascii="Calibri" w:hAnsi="Calibri" w:cs="Calibri"/>
          <w:sz w:val="22"/>
          <w:szCs w:val="22"/>
        </w:rPr>
        <w:t xml:space="preserve"> </w:t>
      </w:r>
      <w:hyperlink r:id="rId11">
        <w:r w:rsidRPr="53CC6AAA">
          <w:rPr>
            <w:rStyle w:val="Hyperlink"/>
            <w:rFonts w:ascii="Calibri" w:eastAsia="Calibri" w:hAnsi="Calibri" w:cs="Calibri"/>
            <w:sz w:val="22"/>
            <w:szCs w:val="22"/>
          </w:rPr>
          <w:t>www.samaritans.org</w:t>
        </w:r>
      </w:hyperlink>
      <w:r w:rsidR="2AAC5E7B" w:rsidRPr="53CC6AAA">
        <w:rPr>
          <w:rFonts w:ascii="Calibri" w:eastAsia="Calibri" w:hAnsi="Calibri" w:cs="Calibri"/>
          <w:color w:val="000000" w:themeColor="text1"/>
          <w:sz w:val="22"/>
          <w:szCs w:val="22"/>
        </w:rPr>
        <w:t>.</w:t>
      </w:r>
      <w:r w:rsidR="2AAC5E7B" w:rsidRPr="53CC6AAA">
        <w:rPr>
          <w:rFonts w:ascii="Calibri" w:eastAsia="SimSun" w:hAnsi="Calibri" w:cs="Calibri"/>
          <w:i/>
          <w:iCs/>
          <w:color w:val="0070C0"/>
          <w:sz w:val="22"/>
          <w:szCs w:val="22"/>
        </w:rPr>
        <w:t xml:space="preserve"> </w:t>
      </w:r>
    </w:p>
    <w:p w14:paraId="06EAEC58" w14:textId="455BC897" w:rsidR="45E3AD6D" w:rsidRDefault="45E3AD6D" w:rsidP="53CC6AAA">
      <w:pPr>
        <w:spacing w:line="253" w:lineRule="exact"/>
        <w:rPr>
          <w:rFonts w:ascii="Calibri" w:eastAsia="Calibri" w:hAnsi="Calibri" w:cs="Calibri"/>
          <w:color w:val="000000" w:themeColor="text1"/>
          <w:sz w:val="22"/>
          <w:szCs w:val="22"/>
          <w:lang w:val="en-US"/>
        </w:rPr>
      </w:pPr>
    </w:p>
    <w:p w14:paraId="1B31F2AF" w14:textId="33DA7B54" w:rsidR="000E1199" w:rsidRPr="000E4A1B" w:rsidRDefault="000E1199" w:rsidP="53CC6AAA">
      <w:pPr>
        <w:widowControl w:val="0"/>
        <w:tabs>
          <w:tab w:val="left" w:pos="3544"/>
        </w:tabs>
        <w:spacing w:line="276" w:lineRule="auto"/>
        <w:rPr>
          <w:rFonts w:ascii="Calibri" w:eastAsia="Times New Roman" w:hAnsi="Calibri" w:cs="Calibri"/>
          <w:b/>
          <w:bCs/>
          <w:sz w:val="22"/>
          <w:szCs w:val="22"/>
          <w:lang w:val="en-US"/>
        </w:rPr>
      </w:pPr>
      <w:bookmarkStart w:id="4" w:name="_Hlk44070807"/>
      <w:r w:rsidRPr="53CC6AAA">
        <w:rPr>
          <w:rFonts w:ascii="Calibri" w:eastAsia="Times New Roman" w:hAnsi="Calibri" w:cs="Calibri"/>
          <w:b/>
          <w:bCs/>
          <w:sz w:val="22"/>
          <w:szCs w:val="22"/>
          <w:lang w:val="en-US"/>
        </w:rPr>
        <w:t xml:space="preserve">What will happen to the </w:t>
      </w:r>
      <w:r w:rsidR="00782E46" w:rsidRPr="53CC6AAA">
        <w:rPr>
          <w:rFonts w:ascii="Calibri" w:eastAsia="Times New Roman" w:hAnsi="Calibri" w:cs="Calibri"/>
          <w:b/>
          <w:bCs/>
          <w:sz w:val="22"/>
          <w:szCs w:val="22"/>
          <w:lang w:val="en-US"/>
        </w:rPr>
        <w:t>information</w:t>
      </w:r>
      <w:r w:rsidRPr="53CC6AAA">
        <w:rPr>
          <w:rFonts w:ascii="Calibri" w:eastAsia="Times New Roman" w:hAnsi="Calibri" w:cs="Calibri"/>
          <w:b/>
          <w:bCs/>
          <w:sz w:val="22"/>
          <w:szCs w:val="22"/>
          <w:lang w:val="en-US"/>
        </w:rPr>
        <w:t xml:space="preserve"> collected?</w:t>
      </w:r>
    </w:p>
    <w:bookmarkEnd w:id="4"/>
    <w:p w14:paraId="07A39B00" w14:textId="77777777" w:rsidR="000E1199" w:rsidRPr="000E4A1B" w:rsidRDefault="000E1199" w:rsidP="53CC6AAA">
      <w:pPr>
        <w:widowControl w:val="0"/>
        <w:tabs>
          <w:tab w:val="left" w:pos="3544"/>
        </w:tabs>
        <w:spacing w:line="276" w:lineRule="auto"/>
        <w:rPr>
          <w:rFonts w:ascii="Calibri" w:eastAsia="Times New Roman" w:hAnsi="Calibri" w:cs="Calibri"/>
          <w:b/>
          <w:bCs/>
          <w:sz w:val="6"/>
          <w:szCs w:val="6"/>
          <w:lang w:val="en-US"/>
        </w:rPr>
      </w:pPr>
    </w:p>
    <w:p w14:paraId="408C2536" w14:textId="573BD037" w:rsidR="00071D51" w:rsidRPr="000E4A1B" w:rsidRDefault="00E47E41" w:rsidP="53CC6AAA">
      <w:pPr>
        <w:tabs>
          <w:tab w:val="left" w:pos="3544"/>
        </w:tabs>
        <w:rPr>
          <w:rFonts w:ascii="Calibri" w:hAnsi="Calibri" w:cs="Calibri"/>
          <w:i/>
          <w:iCs/>
          <w:color w:val="0070C0"/>
          <w:sz w:val="22"/>
          <w:szCs w:val="22"/>
        </w:rPr>
      </w:pPr>
      <w:r w:rsidRPr="53CC6AAA">
        <w:rPr>
          <w:rFonts w:ascii="Calibri" w:hAnsi="Calibri" w:cs="Calibri"/>
          <w:sz w:val="22"/>
          <w:szCs w:val="22"/>
        </w:rPr>
        <w:t xml:space="preserve">All </w:t>
      </w:r>
      <w:r w:rsidR="00782E46" w:rsidRPr="53CC6AAA">
        <w:rPr>
          <w:rFonts w:ascii="Calibri" w:hAnsi="Calibri" w:cs="Calibri"/>
          <w:sz w:val="22"/>
          <w:szCs w:val="22"/>
        </w:rPr>
        <w:t>information</w:t>
      </w:r>
      <w:r w:rsidR="006B0FC1" w:rsidRPr="53CC6AAA">
        <w:rPr>
          <w:rFonts w:ascii="Calibri" w:hAnsi="Calibri" w:cs="Calibri"/>
          <w:sz w:val="22"/>
          <w:szCs w:val="22"/>
        </w:rPr>
        <w:t xml:space="preserve"> </w:t>
      </w:r>
      <w:r w:rsidRPr="53CC6AAA">
        <w:rPr>
          <w:rFonts w:ascii="Calibri" w:hAnsi="Calibri" w:cs="Calibri"/>
          <w:sz w:val="22"/>
          <w:szCs w:val="22"/>
        </w:rPr>
        <w:t xml:space="preserve">collected </w:t>
      </w:r>
      <w:r w:rsidR="004C2223" w:rsidRPr="53CC6AAA">
        <w:rPr>
          <w:rFonts w:ascii="Calibri" w:hAnsi="Calibri" w:cs="Calibri"/>
          <w:sz w:val="22"/>
          <w:szCs w:val="22"/>
        </w:rPr>
        <w:t xml:space="preserve">for this study </w:t>
      </w:r>
      <w:r w:rsidR="006B0FC1" w:rsidRPr="53CC6AAA">
        <w:rPr>
          <w:rFonts w:ascii="Calibri" w:hAnsi="Calibri" w:cs="Calibri"/>
          <w:sz w:val="22"/>
          <w:szCs w:val="22"/>
        </w:rPr>
        <w:t xml:space="preserve">will be stored securely on a password protected computer and backed up on a secure server. </w:t>
      </w:r>
      <w:r w:rsidR="00A15D8C" w:rsidRPr="53CC6AAA">
        <w:rPr>
          <w:rFonts w:ascii="Calibri" w:hAnsi="Calibri" w:cs="Calibri"/>
          <w:sz w:val="22"/>
          <w:szCs w:val="22"/>
        </w:rPr>
        <w:t xml:space="preserve">In addition, all data will be pooled and </w:t>
      </w:r>
      <w:r w:rsidR="005539DD" w:rsidRPr="53CC6AAA">
        <w:rPr>
          <w:rFonts w:ascii="Calibri" w:hAnsi="Calibri" w:cs="Calibri"/>
          <w:sz w:val="22"/>
          <w:szCs w:val="22"/>
        </w:rPr>
        <w:t>only com</w:t>
      </w:r>
      <w:r w:rsidR="00A77BE5" w:rsidRPr="53CC6AAA">
        <w:rPr>
          <w:rFonts w:ascii="Calibri" w:hAnsi="Calibri" w:cs="Calibri"/>
          <w:sz w:val="22"/>
          <w:szCs w:val="22"/>
        </w:rPr>
        <w:t>piled</w:t>
      </w:r>
      <w:r w:rsidR="005539DD" w:rsidRPr="53CC6AAA">
        <w:rPr>
          <w:rFonts w:ascii="Calibri" w:hAnsi="Calibri" w:cs="Calibri"/>
          <w:sz w:val="22"/>
          <w:szCs w:val="22"/>
        </w:rPr>
        <w:t xml:space="preserve"> into data summaries or summary reports.</w:t>
      </w:r>
      <w:r w:rsidR="00A15D8C" w:rsidRPr="53CC6AAA">
        <w:rPr>
          <w:rFonts w:ascii="Calibri" w:hAnsi="Calibri" w:cs="Calibri"/>
          <w:sz w:val="22"/>
          <w:szCs w:val="22"/>
        </w:rPr>
        <w:t xml:space="preserve"> </w:t>
      </w:r>
      <w:r w:rsidR="001D73AD" w:rsidRPr="53CC6AAA">
        <w:rPr>
          <w:rFonts w:ascii="Calibri" w:hAnsi="Calibri" w:cs="Calibri"/>
          <w:sz w:val="22"/>
          <w:szCs w:val="22"/>
        </w:rPr>
        <w:t>Only the research</w:t>
      </w:r>
      <w:r w:rsidR="1626DF73" w:rsidRPr="53CC6AAA">
        <w:rPr>
          <w:rFonts w:ascii="Calibri" w:hAnsi="Calibri" w:cs="Calibri"/>
          <w:sz w:val="22"/>
          <w:szCs w:val="22"/>
        </w:rPr>
        <w:t xml:space="preserve"> team</w:t>
      </w:r>
      <w:r w:rsidR="001D73AD" w:rsidRPr="53CC6AAA">
        <w:rPr>
          <w:rFonts w:ascii="Calibri" w:hAnsi="Calibri" w:cs="Calibri"/>
          <w:sz w:val="22"/>
          <w:szCs w:val="22"/>
        </w:rPr>
        <w:t xml:space="preserve"> </w:t>
      </w:r>
      <w:r w:rsidR="65469BE8" w:rsidRPr="53CC6AAA">
        <w:rPr>
          <w:rFonts w:ascii="Calibri" w:hAnsi="Calibri" w:cs="Calibri"/>
          <w:sz w:val="22"/>
          <w:szCs w:val="22"/>
        </w:rPr>
        <w:t>and responsible members of the University of Southampton</w:t>
      </w:r>
      <w:r w:rsidR="001D73AD" w:rsidRPr="53CC6AAA">
        <w:rPr>
          <w:rFonts w:ascii="Calibri" w:hAnsi="Calibri" w:cs="Calibri"/>
          <w:sz w:val="22"/>
          <w:szCs w:val="22"/>
        </w:rPr>
        <w:t xml:space="preserve"> will have access to </w:t>
      </w:r>
      <w:r w:rsidR="000E4A1B" w:rsidRPr="53CC6AAA">
        <w:rPr>
          <w:rFonts w:ascii="Calibri" w:hAnsi="Calibri" w:cs="Calibri"/>
          <w:sz w:val="22"/>
          <w:szCs w:val="22"/>
        </w:rPr>
        <w:t>the raw data</w:t>
      </w:r>
      <w:r w:rsidR="2FC5B316" w:rsidRPr="53CC6AAA">
        <w:rPr>
          <w:rFonts w:ascii="Calibri" w:hAnsi="Calibri" w:cs="Calibri"/>
          <w:sz w:val="22"/>
          <w:szCs w:val="22"/>
        </w:rPr>
        <w:t xml:space="preserve"> for monitoring purposes</w:t>
      </w:r>
      <w:r w:rsidR="001D73AD" w:rsidRPr="53CC6AAA">
        <w:rPr>
          <w:rFonts w:ascii="Calibri" w:hAnsi="Calibri" w:cs="Calibri"/>
          <w:sz w:val="22"/>
          <w:szCs w:val="22"/>
        </w:rPr>
        <w:t xml:space="preserve">. </w:t>
      </w:r>
    </w:p>
    <w:p w14:paraId="3FBC8EE2" w14:textId="4C6AB821" w:rsidR="00A182AC" w:rsidRPr="000E4A1B" w:rsidRDefault="00A182AC" w:rsidP="53CC6AAA">
      <w:pPr>
        <w:tabs>
          <w:tab w:val="left" w:pos="3544"/>
        </w:tabs>
        <w:rPr>
          <w:rFonts w:ascii="Calibri" w:eastAsia="Calibri" w:hAnsi="Calibri" w:cs="Calibri"/>
          <w:sz w:val="22"/>
          <w:szCs w:val="22"/>
          <w:lang w:val="en-US"/>
        </w:rPr>
      </w:pPr>
      <w:r w:rsidRPr="53CC6AAA">
        <w:rPr>
          <w:rFonts w:ascii="Calibri" w:eastAsia="Calibri" w:hAnsi="Calibri" w:cs="Calibri"/>
          <w:sz w:val="22"/>
          <w:szCs w:val="22"/>
          <w:lang w:val="en-US"/>
        </w:rPr>
        <w:t xml:space="preserve">  </w:t>
      </w:r>
    </w:p>
    <w:p w14:paraId="73010CFB" w14:textId="38C5831F" w:rsidR="000E4A1B" w:rsidRPr="000E4A1B" w:rsidRDefault="000E4A1B" w:rsidP="53CC6AAA">
      <w:pPr>
        <w:tabs>
          <w:tab w:val="left" w:pos="3544"/>
        </w:tabs>
        <w:rPr>
          <w:rFonts w:ascii="Calibri" w:hAnsi="Calibri" w:cs="Calibri"/>
          <w:sz w:val="22"/>
          <w:szCs w:val="22"/>
        </w:rPr>
      </w:pPr>
      <w:r w:rsidRPr="53CC6AAA">
        <w:rPr>
          <w:rFonts w:ascii="Calibri" w:hAnsi="Calibri" w:cs="Calibri"/>
          <w:sz w:val="22"/>
          <w:szCs w:val="22"/>
        </w:rPr>
        <w:t>Once all data have been collected and any identifying data has been deleted, the anonymised data will be stored on the Open Science Framework.</w:t>
      </w:r>
    </w:p>
    <w:p w14:paraId="6E3262FA" w14:textId="756E7E2A" w:rsidR="45E3AD6D" w:rsidRPr="000E4A1B" w:rsidRDefault="45E3AD6D" w:rsidP="53CC6AAA">
      <w:pPr>
        <w:pStyle w:val="NormalWeb"/>
        <w:spacing w:before="0" w:beforeAutospacing="0" w:after="0" w:afterAutospacing="0"/>
        <w:rPr>
          <w:rFonts w:ascii="Calibri" w:eastAsia="Calibri" w:hAnsi="Calibri" w:cs="Calibri"/>
          <w:sz w:val="22"/>
          <w:szCs w:val="22"/>
          <w:lang w:val="en-GB"/>
        </w:rPr>
      </w:pPr>
    </w:p>
    <w:p w14:paraId="2F8DFFAB" w14:textId="48D0AD58" w:rsidR="0EB1F4E2" w:rsidRPr="000E4A1B" w:rsidRDefault="0EB1F4E2" w:rsidP="53CC6AAA">
      <w:pPr>
        <w:spacing w:line="253" w:lineRule="exact"/>
        <w:rPr>
          <w:rFonts w:ascii="Calibri" w:eastAsia="Calibri" w:hAnsi="Calibri" w:cs="Calibri"/>
          <w:color w:val="000000" w:themeColor="text1"/>
          <w:sz w:val="22"/>
          <w:szCs w:val="22"/>
        </w:rPr>
      </w:pPr>
      <w:r w:rsidRPr="53CC6AAA">
        <w:rPr>
          <w:rFonts w:ascii="Calibri" w:eastAsia="Calibri" w:hAnsi="Calibri" w:cs="Calibri"/>
          <w:color w:val="000000" w:themeColor="text1"/>
          <w:sz w:val="22"/>
          <w:szCs w:val="22"/>
        </w:rPr>
        <w:t xml:space="preserve">Your email address will only be used to contact you for the specific purpose of the prize draw. It will not be shared with any third </w:t>
      </w:r>
      <w:r w:rsidR="70A3CC20" w:rsidRPr="53CC6AAA">
        <w:rPr>
          <w:rFonts w:ascii="Calibri" w:eastAsia="Calibri" w:hAnsi="Calibri" w:cs="Calibri"/>
          <w:color w:val="000000" w:themeColor="text1"/>
          <w:sz w:val="22"/>
          <w:szCs w:val="22"/>
        </w:rPr>
        <w:t>parties and</w:t>
      </w:r>
      <w:r w:rsidRPr="53CC6AAA">
        <w:rPr>
          <w:rFonts w:ascii="Calibri" w:eastAsia="Calibri" w:hAnsi="Calibri" w:cs="Calibri"/>
          <w:color w:val="000000" w:themeColor="text1"/>
          <w:sz w:val="22"/>
          <w:szCs w:val="22"/>
        </w:rPr>
        <w:t xml:space="preserve"> will be stored in a separate location to your questionnaire responses. These email addresses will be deleted after the prize draw winner is selected. Any results will only be published in aggregated form, i.e., it is not possible to identify any one person’s responses to the questionnaires.</w:t>
      </w:r>
    </w:p>
    <w:p w14:paraId="0733D970" w14:textId="7A618F3E" w:rsidR="45E3AD6D" w:rsidRPr="000E4A1B" w:rsidRDefault="45E3AD6D" w:rsidP="53CC6AAA">
      <w:pPr>
        <w:pStyle w:val="NormalWeb"/>
        <w:spacing w:before="0" w:beforeAutospacing="0" w:after="0" w:afterAutospacing="0"/>
        <w:rPr>
          <w:rFonts w:ascii="Calibri" w:eastAsia="Calibri" w:hAnsi="Calibri" w:cs="Calibri"/>
          <w:sz w:val="22"/>
          <w:szCs w:val="22"/>
          <w:lang w:val="en-GB"/>
        </w:rPr>
      </w:pPr>
    </w:p>
    <w:p w14:paraId="509EC25A" w14:textId="778CA1B9" w:rsidR="00A77BE5" w:rsidRDefault="00A77BE5" w:rsidP="53CC6AAA">
      <w:pPr>
        <w:pStyle w:val="NormalWeb"/>
        <w:spacing w:before="0" w:beforeAutospacing="0" w:after="0" w:afterAutospacing="0"/>
        <w:rPr>
          <w:rFonts w:ascii="Calibri" w:hAnsi="Calibri" w:cs="Calibri"/>
          <w:sz w:val="22"/>
          <w:szCs w:val="22"/>
          <w:lang w:val="en-GB"/>
        </w:rPr>
      </w:pPr>
      <w:r w:rsidRPr="53CC6AAA">
        <w:rPr>
          <w:rFonts w:ascii="Calibri" w:hAnsi="Calibri" w:cs="Calibri"/>
          <w:sz w:val="22"/>
          <w:szCs w:val="22"/>
          <w:lang w:val="en-GB"/>
        </w:rPr>
        <w:t xml:space="preserve">The information collected will be </w:t>
      </w:r>
      <w:r w:rsidR="00F760A5" w:rsidRPr="53CC6AAA">
        <w:rPr>
          <w:rFonts w:ascii="Calibri" w:hAnsi="Calibri" w:cs="Calibri"/>
          <w:sz w:val="22"/>
          <w:szCs w:val="22"/>
          <w:lang w:val="en-GB"/>
        </w:rPr>
        <w:t xml:space="preserve">analysed </w:t>
      </w:r>
      <w:r w:rsidRPr="53CC6AAA">
        <w:rPr>
          <w:rFonts w:ascii="Calibri" w:hAnsi="Calibri" w:cs="Calibri"/>
          <w:sz w:val="22"/>
          <w:szCs w:val="22"/>
          <w:lang w:val="en-GB"/>
        </w:rPr>
        <w:t>and written up as part of the researcher</w:t>
      </w:r>
      <w:r w:rsidR="000E4A1B" w:rsidRPr="53CC6AAA">
        <w:rPr>
          <w:rFonts w:ascii="Calibri" w:hAnsi="Calibri" w:cs="Calibri"/>
          <w:sz w:val="22"/>
          <w:szCs w:val="22"/>
          <w:lang w:val="en-GB"/>
        </w:rPr>
        <w:t>s’</w:t>
      </w:r>
      <w:r w:rsidRPr="53CC6AAA">
        <w:rPr>
          <w:rFonts w:ascii="Calibri" w:hAnsi="Calibri" w:cs="Calibri"/>
          <w:sz w:val="22"/>
          <w:szCs w:val="22"/>
          <w:lang w:val="en-GB"/>
        </w:rPr>
        <w:t xml:space="preserve"> dissertation</w:t>
      </w:r>
      <w:r w:rsidR="000E4A1B" w:rsidRPr="53CC6AAA">
        <w:rPr>
          <w:rFonts w:ascii="Calibri" w:hAnsi="Calibri" w:cs="Calibri"/>
          <w:sz w:val="22"/>
          <w:szCs w:val="22"/>
          <w:lang w:val="en-GB"/>
        </w:rPr>
        <w:t>s</w:t>
      </w:r>
      <w:r w:rsidR="44C827AD" w:rsidRPr="53CC6AAA">
        <w:rPr>
          <w:rFonts w:ascii="Calibri" w:hAnsi="Calibri" w:cs="Calibri"/>
          <w:sz w:val="22"/>
          <w:szCs w:val="22"/>
          <w:lang w:val="en-GB"/>
        </w:rPr>
        <w:t>.</w:t>
      </w:r>
      <w:r w:rsidR="165C4D67" w:rsidRPr="53CC6AAA">
        <w:rPr>
          <w:rFonts w:ascii="Calibri" w:hAnsi="Calibri" w:cs="Calibri"/>
          <w:sz w:val="22"/>
          <w:szCs w:val="22"/>
          <w:lang w:val="en-GB"/>
        </w:rPr>
        <w:t xml:space="preserve"> </w:t>
      </w:r>
    </w:p>
    <w:p w14:paraId="65741033" w14:textId="3F8F457D" w:rsidR="45E3AD6D" w:rsidRDefault="45E3AD6D" w:rsidP="53CC6AAA">
      <w:pPr>
        <w:pStyle w:val="NormalWeb"/>
        <w:spacing w:before="0" w:beforeAutospacing="0" w:after="0" w:afterAutospacing="0"/>
        <w:rPr>
          <w:rFonts w:ascii="Calibri" w:hAnsi="Calibri" w:cs="Calibri"/>
          <w:sz w:val="22"/>
          <w:szCs w:val="22"/>
        </w:rPr>
      </w:pPr>
    </w:p>
    <w:p w14:paraId="7DCBF833" w14:textId="77777777" w:rsidR="00630601" w:rsidRPr="00253DD6" w:rsidRDefault="00630601" w:rsidP="53CC6AAA">
      <w:pPr>
        <w:rPr>
          <w:rFonts w:ascii="Calibri" w:eastAsia="Times New Roman" w:hAnsi="Calibri" w:cs="Calibri"/>
          <w:b/>
          <w:bCs/>
          <w:sz w:val="22"/>
          <w:szCs w:val="22"/>
          <w:lang w:val="en-US"/>
        </w:rPr>
      </w:pPr>
      <w:r w:rsidRPr="53CC6AAA">
        <w:rPr>
          <w:rFonts w:ascii="Calibri" w:eastAsia="Times New Roman" w:hAnsi="Calibri" w:cs="Calibri"/>
          <w:b/>
          <w:bCs/>
          <w:sz w:val="22"/>
          <w:szCs w:val="22"/>
          <w:lang w:val="en-US"/>
        </w:rPr>
        <w:t>What happens if there is a problem?</w:t>
      </w:r>
    </w:p>
    <w:p w14:paraId="14FDB70A" w14:textId="77777777" w:rsidR="00630601" w:rsidRPr="00253DD6" w:rsidRDefault="00630601" w:rsidP="53CC6AAA">
      <w:pPr>
        <w:widowControl w:val="0"/>
        <w:rPr>
          <w:rFonts w:ascii="Calibri" w:hAnsi="Calibri" w:cs="Calibri"/>
          <w:color w:val="0070C0"/>
          <w:sz w:val="6"/>
          <w:szCs w:val="6"/>
        </w:rPr>
      </w:pPr>
    </w:p>
    <w:p w14:paraId="5EDE71B0" w14:textId="57B784E6" w:rsidR="009B6CF3" w:rsidRDefault="00630601" w:rsidP="53CC6AAA">
      <w:pPr>
        <w:widowControl w:val="0"/>
        <w:rPr>
          <w:rFonts w:ascii="Calibri" w:hAnsi="Calibri" w:cs="Calibri"/>
          <w:sz w:val="22"/>
          <w:szCs w:val="22"/>
        </w:rPr>
      </w:pPr>
      <w:r w:rsidRPr="53CC6AAA">
        <w:rPr>
          <w:rFonts w:ascii="Calibri" w:hAnsi="Calibri" w:cs="Calibri"/>
          <w:sz w:val="22"/>
          <w:szCs w:val="22"/>
        </w:rPr>
        <w:t xml:space="preserve">If you are unhappy about any aspect of this study </w:t>
      </w:r>
      <w:r w:rsidR="4E9D0D6C" w:rsidRPr="53CC6AAA">
        <w:rPr>
          <w:rFonts w:ascii="Calibri" w:hAnsi="Calibri" w:cs="Calibri"/>
          <w:sz w:val="22"/>
          <w:szCs w:val="22"/>
        </w:rPr>
        <w:t>and would</w:t>
      </w:r>
      <w:r w:rsidRPr="53CC6AAA">
        <w:rPr>
          <w:rFonts w:ascii="Calibri" w:hAnsi="Calibri" w:cs="Calibri"/>
          <w:sz w:val="22"/>
          <w:szCs w:val="22"/>
        </w:rPr>
        <w:t xml:space="preserve"> like to make a formal complaint, you can contact the Head of Research Integrity and Governance, University of Southampton, on the following contact details: Email: </w:t>
      </w:r>
      <w:hyperlink r:id="rId12">
        <w:r w:rsidRPr="53CC6AAA">
          <w:rPr>
            <w:rStyle w:val="Hyperlink"/>
            <w:rFonts w:ascii="Calibri" w:hAnsi="Calibri" w:cs="Calibri"/>
            <w:sz w:val="22"/>
            <w:szCs w:val="22"/>
          </w:rPr>
          <w:t>rgoinfo@soton.ac.uk</w:t>
        </w:r>
      </w:hyperlink>
      <w:r w:rsidRPr="53CC6AAA">
        <w:rPr>
          <w:rFonts w:ascii="Calibri" w:hAnsi="Calibri" w:cs="Calibri"/>
          <w:sz w:val="22"/>
          <w:szCs w:val="22"/>
        </w:rPr>
        <w:t xml:space="preserve">, phone: + 44 2380 595058. </w:t>
      </w:r>
    </w:p>
    <w:p w14:paraId="62D70086" w14:textId="2CA8302F" w:rsidR="00630601" w:rsidRPr="00B46D48" w:rsidRDefault="00D40130" w:rsidP="53CC6AAA">
      <w:pPr>
        <w:widowControl w:val="0"/>
        <w:rPr>
          <w:rFonts w:ascii="Calibri" w:hAnsi="Calibri" w:cs="Calibri"/>
          <w:sz w:val="22"/>
          <w:szCs w:val="22"/>
        </w:rPr>
      </w:pPr>
      <w:r w:rsidRPr="53CC6AAA">
        <w:rPr>
          <w:rFonts w:ascii="Calibri" w:hAnsi="Calibri" w:cs="Calibri"/>
          <w:sz w:val="22"/>
          <w:szCs w:val="22"/>
        </w:rPr>
        <w:t xml:space="preserve">Please quote the Ethics/ERGO number above. </w:t>
      </w:r>
      <w:r w:rsidR="00630601" w:rsidRPr="53CC6AAA">
        <w:rPr>
          <w:rFonts w:ascii="Calibri" w:hAnsi="Calibri" w:cs="Calibri"/>
          <w:sz w:val="22"/>
          <w:szCs w:val="22"/>
        </w:rPr>
        <w:t xml:space="preserve">Please note that by making a complaint you </w:t>
      </w:r>
      <w:r w:rsidR="00242E37" w:rsidRPr="53CC6AAA">
        <w:rPr>
          <w:rFonts w:ascii="Calibri" w:hAnsi="Calibri" w:cs="Calibri"/>
          <w:sz w:val="22"/>
          <w:szCs w:val="22"/>
        </w:rPr>
        <w:t>might be</w:t>
      </w:r>
      <w:r w:rsidR="003172B7" w:rsidRPr="53CC6AAA">
        <w:rPr>
          <w:rFonts w:ascii="Calibri" w:hAnsi="Calibri" w:cs="Calibri"/>
          <w:sz w:val="22"/>
          <w:szCs w:val="22"/>
        </w:rPr>
        <w:t xml:space="preserve"> no longer anonymous</w:t>
      </w:r>
      <w:r w:rsidR="00B043FE" w:rsidRPr="53CC6AAA">
        <w:rPr>
          <w:rFonts w:ascii="Calibri" w:hAnsi="Calibri" w:cs="Calibri"/>
          <w:sz w:val="22"/>
          <w:szCs w:val="22"/>
        </w:rPr>
        <w:t>.</w:t>
      </w:r>
      <w:r w:rsidR="00630601" w:rsidRPr="53CC6AAA">
        <w:rPr>
          <w:rFonts w:ascii="Calibri" w:hAnsi="Calibri" w:cs="Calibri"/>
          <w:sz w:val="22"/>
          <w:szCs w:val="22"/>
        </w:rPr>
        <w:t xml:space="preserve"> </w:t>
      </w:r>
    </w:p>
    <w:p w14:paraId="72A1616F" w14:textId="77777777" w:rsidR="00630601" w:rsidRPr="00B5041F" w:rsidRDefault="00630601" w:rsidP="53CC6AAA">
      <w:pPr>
        <w:pStyle w:val="NormalWeb"/>
        <w:spacing w:before="0" w:beforeAutospacing="0" w:after="0" w:afterAutospacing="0"/>
        <w:rPr>
          <w:rFonts w:ascii="Calibri" w:hAnsi="Calibri" w:cs="Calibri"/>
          <w:i/>
          <w:iCs/>
          <w:color w:val="0070C0"/>
          <w:sz w:val="22"/>
          <w:szCs w:val="22"/>
        </w:rPr>
      </w:pPr>
    </w:p>
    <w:p w14:paraId="3142A952" w14:textId="3398A64E" w:rsidR="006C1597" w:rsidRDefault="006C1597" w:rsidP="53CC6AAA">
      <w:pPr>
        <w:pStyle w:val="NormalWeb"/>
        <w:spacing w:before="0" w:beforeAutospacing="0" w:after="0" w:afterAutospacing="0"/>
      </w:pPr>
      <w:r w:rsidRPr="53CC6AAA">
        <w:rPr>
          <w:rFonts w:ascii="Calibri" w:hAnsi="Calibri" w:cs="Calibri"/>
          <w:sz w:val="22"/>
          <w:szCs w:val="22"/>
        </w:rPr>
        <w:t>More information on your rights as a study participant is available via this link</w:t>
      </w:r>
      <w:r w:rsidR="00C03C14" w:rsidRPr="53CC6AAA">
        <w:rPr>
          <w:rFonts w:ascii="Calibri" w:hAnsi="Calibri" w:cs="Calibri"/>
          <w:sz w:val="22"/>
          <w:szCs w:val="22"/>
        </w:rPr>
        <w:t xml:space="preserve">: </w:t>
      </w:r>
    </w:p>
    <w:p w14:paraId="0230C333" w14:textId="0451F54D" w:rsidR="00013E6F" w:rsidRPr="00B5041F" w:rsidRDefault="00D67B7F" w:rsidP="53CC6AAA">
      <w:pPr>
        <w:pStyle w:val="NormalWeb"/>
        <w:spacing w:before="0" w:beforeAutospacing="0" w:after="0" w:afterAutospacing="0"/>
        <w:rPr>
          <w:rFonts w:ascii="Calibri" w:hAnsi="Calibri" w:cs="Calibri"/>
          <w:sz w:val="22"/>
          <w:szCs w:val="22"/>
        </w:rPr>
      </w:pPr>
      <w:hyperlink r:id="rId13">
        <w:r w:rsidR="00013E6F" w:rsidRPr="53CC6AAA">
          <w:rPr>
            <w:rStyle w:val="Hyperlink"/>
            <w:rFonts w:ascii="Calibri" w:hAnsi="Calibri" w:cs="Calibri"/>
            <w:sz w:val="22"/>
            <w:szCs w:val="22"/>
          </w:rPr>
          <w:t>https://www.southampton.ac.uk/about/governance/participant-information.page</w:t>
        </w:r>
      </w:hyperlink>
      <w:r w:rsidR="00013E6F" w:rsidRPr="53CC6AAA">
        <w:rPr>
          <w:rFonts w:ascii="Calibri" w:hAnsi="Calibri" w:cs="Calibri"/>
          <w:sz w:val="22"/>
          <w:szCs w:val="22"/>
        </w:rPr>
        <w:t xml:space="preserve"> </w:t>
      </w:r>
    </w:p>
    <w:p w14:paraId="1433591B" w14:textId="77DC7134" w:rsidR="00092127" w:rsidRPr="00B5041F" w:rsidRDefault="009856C7" w:rsidP="53CC6AAA">
      <w:pPr>
        <w:pStyle w:val="NormalWeb"/>
        <w:rPr>
          <w:rFonts w:ascii="Calibri" w:hAnsi="Calibri" w:cs="Calibri"/>
          <w:b/>
          <w:bCs/>
          <w:sz w:val="22"/>
          <w:szCs w:val="22"/>
        </w:rPr>
      </w:pPr>
      <w:r w:rsidRPr="53CC6AAA">
        <w:rPr>
          <w:rFonts w:ascii="Calibri" w:hAnsi="Calibri" w:cs="Calibri"/>
          <w:b/>
          <w:bCs/>
          <w:sz w:val="22"/>
          <w:szCs w:val="22"/>
        </w:rPr>
        <w:t xml:space="preserve">Thank you for reading this information sheet and considering taking part in this research. </w:t>
      </w:r>
    </w:p>
    <w:bookmarkStart w:id="5" w:name="_Hlk38895672"/>
    <w:p w14:paraId="6006711B" w14:textId="272E8B62" w:rsidR="008C306C" w:rsidRPr="00B5041F" w:rsidRDefault="008C306C" w:rsidP="53CC6AAA">
      <w:pPr>
        <w:widowControl w:val="0"/>
        <w:rPr>
          <w:rFonts w:ascii="Calibri" w:hAnsi="Calibri" w:cs="Calibri"/>
          <w:sz w:val="22"/>
          <w:szCs w:val="22"/>
        </w:rPr>
      </w:pPr>
      <w:r w:rsidRPr="00B5041F">
        <w:rPr>
          <w:rFonts w:asciiTheme="minorHAnsi" w:hAnsiTheme="minorHAnsi" w:cstheme="minorHAnsi"/>
          <w:i/>
          <w:iCs/>
          <w:noProof/>
          <w:color w:val="0070C0"/>
          <w:sz w:val="22"/>
          <w:szCs w:val="22"/>
          <w:lang w:eastAsia="en-GB"/>
        </w:rPr>
        <mc:AlternateContent>
          <mc:Choice Requires="wps">
            <w:drawing>
              <wp:anchor distT="0" distB="0" distL="114300" distR="114300" simplePos="0" relativeHeight="251659264" behindDoc="0" locked="0" layoutInCell="1" allowOverlap="1" wp14:anchorId="5B1202FF" wp14:editId="00B797AC">
                <wp:simplePos x="0" y="0"/>
                <wp:positionH relativeFrom="column">
                  <wp:posOffset>70485</wp:posOffset>
                </wp:positionH>
                <wp:positionV relativeFrom="paragraph">
                  <wp:posOffset>4445</wp:posOffset>
                </wp:positionV>
                <wp:extent cx="201930" cy="185420"/>
                <wp:effectExtent l="0" t="0" r="26670" b="24130"/>
                <wp:wrapNone/>
                <wp:docPr id="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854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rect id="Rectangle 25" style="position:absolute;margin-left:5.55pt;margin-top:.35pt;width:15.9pt;height:1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4AE6A4A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"/>
            </w:pict>
          </mc:Fallback>
        </mc:AlternateContent>
      </w:r>
      <w:r w:rsidRPr="00B5041F">
        <w:rPr>
          <w:rFonts w:ascii="Calibri" w:hAnsi="Calibri" w:cs="Calibri"/>
          <w:sz w:val="22"/>
          <w:szCs w:val="22"/>
        </w:rPr>
        <w:t xml:space="preserve">          </w:t>
      </w:r>
      <w:r w:rsidR="00092127" w:rsidRPr="00B5041F">
        <w:rPr>
          <w:rFonts w:ascii="Calibri" w:hAnsi="Calibri" w:cs="Calibri"/>
          <w:sz w:val="22"/>
          <w:szCs w:val="22"/>
        </w:rPr>
        <w:t>Please check this box to indicate that you have read and understood information</w:t>
      </w:r>
      <w:r w:rsidR="00F24E60">
        <w:rPr>
          <w:rFonts w:ascii="Calibri" w:hAnsi="Calibri" w:cs="Calibri"/>
          <w:sz w:val="22"/>
          <w:szCs w:val="22"/>
        </w:rPr>
        <w:t xml:space="preserve"> on this form,</w:t>
      </w:r>
    </w:p>
    <w:p w14:paraId="4B8B58D3" w14:textId="009EA55A" w:rsidR="00092127" w:rsidRPr="00B5041F" w:rsidRDefault="008C306C" w:rsidP="53CC6AAA">
      <w:pPr>
        <w:widowControl w:val="0"/>
        <w:rPr>
          <w:rFonts w:ascii="Calibri" w:hAnsi="Calibri" w:cs="Calibri"/>
          <w:sz w:val="22"/>
          <w:szCs w:val="22"/>
        </w:rPr>
      </w:pPr>
      <w:r w:rsidRPr="53CC6AAA">
        <w:rPr>
          <w:rFonts w:ascii="Calibri" w:hAnsi="Calibri" w:cs="Calibri"/>
          <w:sz w:val="22"/>
          <w:szCs w:val="22"/>
        </w:rPr>
        <w:t xml:space="preserve">     </w:t>
      </w:r>
      <w:r w:rsidR="00092127" w:rsidRPr="53CC6AAA">
        <w:rPr>
          <w:rFonts w:ascii="Calibri" w:hAnsi="Calibri" w:cs="Calibri"/>
          <w:sz w:val="22"/>
          <w:szCs w:val="22"/>
        </w:rPr>
        <w:t xml:space="preserve">   </w:t>
      </w:r>
      <w:r w:rsidRPr="53CC6AAA">
        <w:rPr>
          <w:rFonts w:ascii="Calibri" w:hAnsi="Calibri" w:cs="Calibri"/>
          <w:sz w:val="22"/>
          <w:szCs w:val="22"/>
        </w:rPr>
        <w:t xml:space="preserve">  </w:t>
      </w:r>
      <w:r w:rsidR="00137504" w:rsidRPr="53CC6AAA">
        <w:rPr>
          <w:rFonts w:ascii="Calibri" w:hAnsi="Calibri" w:cs="Calibri"/>
          <w:sz w:val="22"/>
          <w:szCs w:val="22"/>
        </w:rPr>
        <w:t xml:space="preserve">are aged 18 or </w:t>
      </w:r>
      <w:r w:rsidR="00F24E60" w:rsidRPr="53CC6AAA">
        <w:rPr>
          <w:rFonts w:ascii="Calibri" w:hAnsi="Calibri" w:cs="Calibri"/>
          <w:sz w:val="22"/>
          <w:szCs w:val="22"/>
        </w:rPr>
        <w:t>over</w:t>
      </w:r>
      <w:r w:rsidR="005C076F" w:rsidRPr="53CC6AAA">
        <w:rPr>
          <w:rFonts w:ascii="Calibri" w:hAnsi="Calibri" w:cs="Calibri"/>
          <w:sz w:val="22"/>
          <w:szCs w:val="22"/>
        </w:rPr>
        <w:t xml:space="preserve">, speak fluent English, identify as either male or female, </w:t>
      </w:r>
      <w:r w:rsidR="00F24E60" w:rsidRPr="53CC6AAA">
        <w:rPr>
          <w:rFonts w:ascii="Calibri" w:hAnsi="Calibri" w:cs="Calibri"/>
          <w:sz w:val="22"/>
          <w:szCs w:val="22"/>
        </w:rPr>
        <w:t>and</w:t>
      </w:r>
      <w:r w:rsidR="00092127" w:rsidRPr="53CC6AAA">
        <w:rPr>
          <w:rFonts w:ascii="Calibri" w:hAnsi="Calibri" w:cs="Calibri"/>
          <w:sz w:val="22"/>
          <w:szCs w:val="22"/>
        </w:rPr>
        <w:t xml:space="preserve"> agree to take part in this survey.</w:t>
      </w:r>
      <w:r w:rsidR="005C076F" w:rsidRPr="53CC6AAA">
        <w:rPr>
          <w:rFonts w:ascii="Calibri" w:hAnsi="Calibri" w:cs="Calibri"/>
          <w:sz w:val="22"/>
          <w:szCs w:val="22"/>
        </w:rPr>
        <w:t xml:space="preserve"> </w:t>
      </w:r>
      <w:bookmarkEnd w:id="0"/>
      <w:bookmarkEnd w:id="5"/>
    </w:p>
    <w:sectPr w:rsidR="00092127" w:rsidRPr="00B5041F" w:rsidSect="006E1F5C">
      <w:headerReference w:type="default" r:id="rId14"/>
      <w:pgSz w:w="11906" w:h="16838" w:code="9"/>
      <w:pgMar w:top="1440" w:right="1134" w:bottom="1134" w:left="1134" w:header="709" w:footer="709"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75084" w14:textId="77777777" w:rsidR="00D67B7F" w:rsidRDefault="00D67B7F">
      <w:r>
        <w:separator/>
      </w:r>
    </w:p>
  </w:endnote>
  <w:endnote w:type="continuationSeparator" w:id="0">
    <w:p w14:paraId="4539AFC7" w14:textId="77777777" w:rsidR="00D67B7F" w:rsidRDefault="00D67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8100AAF7" w:usb1="0000807B" w:usb2="00000008" w:usb3="00000000" w:csb0="0001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F8283" w14:textId="77777777" w:rsidR="00D67B7F" w:rsidRDefault="00D67B7F">
      <w:r>
        <w:separator/>
      </w:r>
    </w:p>
  </w:footnote>
  <w:footnote w:type="continuationSeparator" w:id="0">
    <w:p w14:paraId="3F94243F" w14:textId="77777777" w:rsidR="00D67B7F" w:rsidRDefault="00D67B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BA6B9" w14:textId="21460D36" w:rsidR="00BE2CF2" w:rsidRDefault="21ED77DD" w:rsidP="00F773E8">
    <w:pPr>
      <w:pStyle w:val="Header"/>
      <w:jc w:val="right"/>
    </w:pPr>
    <w:r>
      <w:rPr>
        <w:noProof/>
      </w:rPr>
      <w:drawing>
        <wp:inline distT="0" distB="0" distL="0" distR="0" wp14:anchorId="54AA958C" wp14:editId="487EB54A">
          <wp:extent cx="2420620" cy="528320"/>
          <wp:effectExtent l="0" t="0" r="0" b="0"/>
          <wp:docPr id="3" name="Picture 3"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2420620" cy="5283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B7D7B"/>
    <w:multiLevelType w:val="hybridMultilevel"/>
    <w:tmpl w:val="D52A25EE"/>
    <w:lvl w:ilvl="0" w:tplc="99CEF50C">
      <w:start w:val="1"/>
      <w:numFmt w:val="bullet"/>
      <w:lvlText w:val=""/>
      <w:lvlJc w:val="left"/>
      <w:pPr>
        <w:ind w:left="720" w:hanging="360"/>
      </w:pPr>
      <w:rPr>
        <w:rFonts w:ascii="Wingdings" w:hAnsi="Wingdings"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9A64315"/>
    <w:multiLevelType w:val="multilevel"/>
    <w:tmpl w:val="86063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D83810"/>
    <w:multiLevelType w:val="hybridMultilevel"/>
    <w:tmpl w:val="31E81D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66D41A2B"/>
    <w:multiLevelType w:val="hybridMultilevel"/>
    <w:tmpl w:val="1D907FDC"/>
    <w:lvl w:ilvl="0" w:tplc="0809000F">
      <w:start w:val="1"/>
      <w:numFmt w:val="decimal"/>
      <w:lvlText w:val="%1."/>
      <w:lvlJc w:val="left"/>
      <w:pPr>
        <w:ind w:left="720" w:hanging="36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B972F5E"/>
    <w:multiLevelType w:val="hybridMultilevel"/>
    <w:tmpl w:val="891ED21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atalie Berry">
    <w15:presenceInfo w15:providerId="AD" w15:userId="S::nb9g14@soton.ac.uk::1aa8911b-0235-4289-a1f7-01906ef538f0"/>
  </w15:person>
  <w15:person w15:author="Claire Hart">
    <w15:presenceInfo w15:providerId="AD" w15:userId="S::cmh297@soton.ac.uk::1ba0f29e-6608-42b5-9d9a-3b8ce1cff7f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0E1"/>
    <w:rsid w:val="0000337D"/>
    <w:rsid w:val="00005F73"/>
    <w:rsid w:val="00006F99"/>
    <w:rsid w:val="00013E6F"/>
    <w:rsid w:val="00020F18"/>
    <w:rsid w:val="0002397B"/>
    <w:rsid w:val="000460C8"/>
    <w:rsid w:val="00056725"/>
    <w:rsid w:val="00071D51"/>
    <w:rsid w:val="000772D8"/>
    <w:rsid w:val="00083A66"/>
    <w:rsid w:val="0008663E"/>
    <w:rsid w:val="0008756C"/>
    <w:rsid w:val="00092127"/>
    <w:rsid w:val="000929DD"/>
    <w:rsid w:val="000B05FC"/>
    <w:rsid w:val="000B092F"/>
    <w:rsid w:val="000C3757"/>
    <w:rsid w:val="000C6EBC"/>
    <w:rsid w:val="000D1257"/>
    <w:rsid w:val="000E1199"/>
    <w:rsid w:val="000E4A1B"/>
    <w:rsid w:val="000E4BA7"/>
    <w:rsid w:val="00100F9C"/>
    <w:rsid w:val="0012023D"/>
    <w:rsid w:val="00124B96"/>
    <w:rsid w:val="00131D18"/>
    <w:rsid w:val="00137047"/>
    <w:rsid w:val="00137504"/>
    <w:rsid w:val="00145AED"/>
    <w:rsid w:val="00146462"/>
    <w:rsid w:val="001626A8"/>
    <w:rsid w:val="00174F5C"/>
    <w:rsid w:val="00194831"/>
    <w:rsid w:val="001A079A"/>
    <w:rsid w:val="001A4367"/>
    <w:rsid w:val="001A552F"/>
    <w:rsid w:val="001D3116"/>
    <w:rsid w:val="001D73AD"/>
    <w:rsid w:val="001E0865"/>
    <w:rsid w:val="001E14B5"/>
    <w:rsid w:val="001E1946"/>
    <w:rsid w:val="001E7100"/>
    <w:rsid w:val="001F0BFD"/>
    <w:rsid w:val="002016EA"/>
    <w:rsid w:val="00206230"/>
    <w:rsid w:val="0022617A"/>
    <w:rsid w:val="00230E0B"/>
    <w:rsid w:val="00230F9B"/>
    <w:rsid w:val="002416BE"/>
    <w:rsid w:val="00241773"/>
    <w:rsid w:val="00242E37"/>
    <w:rsid w:val="00247FE9"/>
    <w:rsid w:val="00253DD6"/>
    <w:rsid w:val="002662CE"/>
    <w:rsid w:val="002728EA"/>
    <w:rsid w:val="002858B8"/>
    <w:rsid w:val="00293FE6"/>
    <w:rsid w:val="002A1EF0"/>
    <w:rsid w:val="002A296D"/>
    <w:rsid w:val="002A3F79"/>
    <w:rsid w:val="002B19B0"/>
    <w:rsid w:val="002C6713"/>
    <w:rsid w:val="002D0DA8"/>
    <w:rsid w:val="002F5A91"/>
    <w:rsid w:val="003137E7"/>
    <w:rsid w:val="003172B7"/>
    <w:rsid w:val="00332CCD"/>
    <w:rsid w:val="00335B91"/>
    <w:rsid w:val="00340207"/>
    <w:rsid w:val="0034116B"/>
    <w:rsid w:val="00353C59"/>
    <w:rsid w:val="00353D56"/>
    <w:rsid w:val="00356276"/>
    <w:rsid w:val="003604B8"/>
    <w:rsid w:val="003605A9"/>
    <w:rsid w:val="00366083"/>
    <w:rsid w:val="0036674B"/>
    <w:rsid w:val="00367882"/>
    <w:rsid w:val="003A23D1"/>
    <w:rsid w:val="003B5E00"/>
    <w:rsid w:val="003E3D7B"/>
    <w:rsid w:val="00400242"/>
    <w:rsid w:val="00402C46"/>
    <w:rsid w:val="00417A1A"/>
    <w:rsid w:val="00425E5F"/>
    <w:rsid w:val="004301C5"/>
    <w:rsid w:val="004449DA"/>
    <w:rsid w:val="0044739D"/>
    <w:rsid w:val="00453DB9"/>
    <w:rsid w:val="00454C6C"/>
    <w:rsid w:val="00455E1D"/>
    <w:rsid w:val="004569B0"/>
    <w:rsid w:val="004803A8"/>
    <w:rsid w:val="00484C8C"/>
    <w:rsid w:val="00487F09"/>
    <w:rsid w:val="00495F65"/>
    <w:rsid w:val="00496CE6"/>
    <w:rsid w:val="004A01E6"/>
    <w:rsid w:val="004A6198"/>
    <w:rsid w:val="004B0E66"/>
    <w:rsid w:val="004B3A51"/>
    <w:rsid w:val="004B538E"/>
    <w:rsid w:val="004C2223"/>
    <w:rsid w:val="004D42A1"/>
    <w:rsid w:val="004D54B3"/>
    <w:rsid w:val="004D73D4"/>
    <w:rsid w:val="004F4F8C"/>
    <w:rsid w:val="00513926"/>
    <w:rsid w:val="00520EC2"/>
    <w:rsid w:val="00532F1D"/>
    <w:rsid w:val="0053659C"/>
    <w:rsid w:val="005425F7"/>
    <w:rsid w:val="00547FA8"/>
    <w:rsid w:val="00552DB5"/>
    <w:rsid w:val="005539DD"/>
    <w:rsid w:val="00557344"/>
    <w:rsid w:val="0056321D"/>
    <w:rsid w:val="00585860"/>
    <w:rsid w:val="005909BB"/>
    <w:rsid w:val="00591810"/>
    <w:rsid w:val="005926E4"/>
    <w:rsid w:val="005A4B0B"/>
    <w:rsid w:val="005B4B74"/>
    <w:rsid w:val="005B4C08"/>
    <w:rsid w:val="005C076F"/>
    <w:rsid w:val="005C46BA"/>
    <w:rsid w:val="005C5862"/>
    <w:rsid w:val="005D7BDF"/>
    <w:rsid w:val="005F186C"/>
    <w:rsid w:val="005F2254"/>
    <w:rsid w:val="005F5383"/>
    <w:rsid w:val="00612183"/>
    <w:rsid w:val="00613178"/>
    <w:rsid w:val="006231FD"/>
    <w:rsid w:val="00623AA1"/>
    <w:rsid w:val="00624601"/>
    <w:rsid w:val="00625980"/>
    <w:rsid w:val="00630601"/>
    <w:rsid w:val="006325CD"/>
    <w:rsid w:val="006518EE"/>
    <w:rsid w:val="00660A2E"/>
    <w:rsid w:val="0067132C"/>
    <w:rsid w:val="006740A3"/>
    <w:rsid w:val="006777E0"/>
    <w:rsid w:val="006B0FC1"/>
    <w:rsid w:val="006B1592"/>
    <w:rsid w:val="006B3C98"/>
    <w:rsid w:val="006B65AA"/>
    <w:rsid w:val="006C1597"/>
    <w:rsid w:val="006D0A7F"/>
    <w:rsid w:val="006D5E08"/>
    <w:rsid w:val="006E1F5C"/>
    <w:rsid w:val="006E77FE"/>
    <w:rsid w:val="006F4193"/>
    <w:rsid w:val="007160E1"/>
    <w:rsid w:val="007171B0"/>
    <w:rsid w:val="00722B95"/>
    <w:rsid w:val="00726903"/>
    <w:rsid w:val="00730B8B"/>
    <w:rsid w:val="00732AF4"/>
    <w:rsid w:val="00745F65"/>
    <w:rsid w:val="007473ED"/>
    <w:rsid w:val="0075725D"/>
    <w:rsid w:val="00757D58"/>
    <w:rsid w:val="007675E0"/>
    <w:rsid w:val="00782E46"/>
    <w:rsid w:val="00786AB8"/>
    <w:rsid w:val="007A10F1"/>
    <w:rsid w:val="007F22D6"/>
    <w:rsid w:val="007F3B75"/>
    <w:rsid w:val="00814D47"/>
    <w:rsid w:val="0084146A"/>
    <w:rsid w:val="00846379"/>
    <w:rsid w:val="00850916"/>
    <w:rsid w:val="00863A66"/>
    <w:rsid w:val="00876B06"/>
    <w:rsid w:val="008A0C13"/>
    <w:rsid w:val="008C306C"/>
    <w:rsid w:val="008C390C"/>
    <w:rsid w:val="008C48DF"/>
    <w:rsid w:val="008C65BB"/>
    <w:rsid w:val="008C76B0"/>
    <w:rsid w:val="008D2388"/>
    <w:rsid w:val="008F038F"/>
    <w:rsid w:val="008F27A2"/>
    <w:rsid w:val="008F318F"/>
    <w:rsid w:val="0090032A"/>
    <w:rsid w:val="00910895"/>
    <w:rsid w:val="00914802"/>
    <w:rsid w:val="0094305E"/>
    <w:rsid w:val="009441B4"/>
    <w:rsid w:val="009535FA"/>
    <w:rsid w:val="00955BC3"/>
    <w:rsid w:val="009578D3"/>
    <w:rsid w:val="00964755"/>
    <w:rsid w:val="00966CCA"/>
    <w:rsid w:val="009856C7"/>
    <w:rsid w:val="009B168C"/>
    <w:rsid w:val="009B6CF3"/>
    <w:rsid w:val="009C074E"/>
    <w:rsid w:val="009D3B72"/>
    <w:rsid w:val="009E0571"/>
    <w:rsid w:val="009E35A8"/>
    <w:rsid w:val="009F45C3"/>
    <w:rsid w:val="00A131D4"/>
    <w:rsid w:val="00A15D8C"/>
    <w:rsid w:val="00A182AC"/>
    <w:rsid w:val="00A207A3"/>
    <w:rsid w:val="00A209C2"/>
    <w:rsid w:val="00A21D9D"/>
    <w:rsid w:val="00A2579A"/>
    <w:rsid w:val="00A544E4"/>
    <w:rsid w:val="00A64A73"/>
    <w:rsid w:val="00A66377"/>
    <w:rsid w:val="00A66605"/>
    <w:rsid w:val="00A71AED"/>
    <w:rsid w:val="00A741F7"/>
    <w:rsid w:val="00A77BE5"/>
    <w:rsid w:val="00A8369D"/>
    <w:rsid w:val="00A92353"/>
    <w:rsid w:val="00AA5168"/>
    <w:rsid w:val="00AD1851"/>
    <w:rsid w:val="00AD6DE9"/>
    <w:rsid w:val="00AE642C"/>
    <w:rsid w:val="00AF77D2"/>
    <w:rsid w:val="00B03FBC"/>
    <w:rsid w:val="00B043FE"/>
    <w:rsid w:val="00B10C2D"/>
    <w:rsid w:val="00B148E4"/>
    <w:rsid w:val="00B2073E"/>
    <w:rsid w:val="00B2326C"/>
    <w:rsid w:val="00B322E1"/>
    <w:rsid w:val="00B33C4D"/>
    <w:rsid w:val="00B46ABF"/>
    <w:rsid w:val="00B46D48"/>
    <w:rsid w:val="00B5041F"/>
    <w:rsid w:val="00B5637F"/>
    <w:rsid w:val="00B643EE"/>
    <w:rsid w:val="00B664FB"/>
    <w:rsid w:val="00B67AD0"/>
    <w:rsid w:val="00B72CE2"/>
    <w:rsid w:val="00B749F0"/>
    <w:rsid w:val="00B96A12"/>
    <w:rsid w:val="00BB1D8B"/>
    <w:rsid w:val="00BC100F"/>
    <w:rsid w:val="00BC44B8"/>
    <w:rsid w:val="00BC5F0D"/>
    <w:rsid w:val="00BC641A"/>
    <w:rsid w:val="00BC7C61"/>
    <w:rsid w:val="00BD5A56"/>
    <w:rsid w:val="00BE2CF2"/>
    <w:rsid w:val="00BF3E72"/>
    <w:rsid w:val="00BF5CC3"/>
    <w:rsid w:val="00C02937"/>
    <w:rsid w:val="00C03C14"/>
    <w:rsid w:val="00C0636C"/>
    <w:rsid w:val="00C06725"/>
    <w:rsid w:val="00C13176"/>
    <w:rsid w:val="00C13CF3"/>
    <w:rsid w:val="00C25214"/>
    <w:rsid w:val="00C32F8E"/>
    <w:rsid w:val="00C47CD3"/>
    <w:rsid w:val="00C512E1"/>
    <w:rsid w:val="00C516D4"/>
    <w:rsid w:val="00C568B4"/>
    <w:rsid w:val="00C6252F"/>
    <w:rsid w:val="00C64009"/>
    <w:rsid w:val="00C66E41"/>
    <w:rsid w:val="00C720A6"/>
    <w:rsid w:val="00C73051"/>
    <w:rsid w:val="00C73651"/>
    <w:rsid w:val="00C80D8A"/>
    <w:rsid w:val="00C83A33"/>
    <w:rsid w:val="00C92F41"/>
    <w:rsid w:val="00CB1F02"/>
    <w:rsid w:val="00CB42CD"/>
    <w:rsid w:val="00CE419A"/>
    <w:rsid w:val="00CE443D"/>
    <w:rsid w:val="00CF11C2"/>
    <w:rsid w:val="00CF7FD4"/>
    <w:rsid w:val="00D03503"/>
    <w:rsid w:val="00D15614"/>
    <w:rsid w:val="00D17331"/>
    <w:rsid w:val="00D31C76"/>
    <w:rsid w:val="00D32B45"/>
    <w:rsid w:val="00D40130"/>
    <w:rsid w:val="00D61AC5"/>
    <w:rsid w:val="00D67B7F"/>
    <w:rsid w:val="00D77DD0"/>
    <w:rsid w:val="00D910B7"/>
    <w:rsid w:val="00D93CAF"/>
    <w:rsid w:val="00D964DF"/>
    <w:rsid w:val="00DA3995"/>
    <w:rsid w:val="00DA53E4"/>
    <w:rsid w:val="00DB5881"/>
    <w:rsid w:val="00DB7166"/>
    <w:rsid w:val="00DD6064"/>
    <w:rsid w:val="00DD69E8"/>
    <w:rsid w:val="00DF5D54"/>
    <w:rsid w:val="00E05950"/>
    <w:rsid w:val="00E14A15"/>
    <w:rsid w:val="00E2673F"/>
    <w:rsid w:val="00E36CC8"/>
    <w:rsid w:val="00E374D4"/>
    <w:rsid w:val="00E44669"/>
    <w:rsid w:val="00E47E41"/>
    <w:rsid w:val="00E60AB7"/>
    <w:rsid w:val="00E7684E"/>
    <w:rsid w:val="00E83225"/>
    <w:rsid w:val="00E95B9E"/>
    <w:rsid w:val="00EA78FD"/>
    <w:rsid w:val="00EB05C7"/>
    <w:rsid w:val="00EB401B"/>
    <w:rsid w:val="00EB6FE3"/>
    <w:rsid w:val="00ED1666"/>
    <w:rsid w:val="00ED3F8F"/>
    <w:rsid w:val="00ED5412"/>
    <w:rsid w:val="00EE0803"/>
    <w:rsid w:val="00EE2E31"/>
    <w:rsid w:val="00EE4C7C"/>
    <w:rsid w:val="00F00CD2"/>
    <w:rsid w:val="00F110A7"/>
    <w:rsid w:val="00F12D28"/>
    <w:rsid w:val="00F17CE1"/>
    <w:rsid w:val="00F17EAC"/>
    <w:rsid w:val="00F210BE"/>
    <w:rsid w:val="00F2248B"/>
    <w:rsid w:val="00F224C9"/>
    <w:rsid w:val="00F24E60"/>
    <w:rsid w:val="00F52804"/>
    <w:rsid w:val="00F54A9B"/>
    <w:rsid w:val="00F600EE"/>
    <w:rsid w:val="00F73FE0"/>
    <w:rsid w:val="00F760A5"/>
    <w:rsid w:val="00F773E8"/>
    <w:rsid w:val="00FA48F9"/>
    <w:rsid w:val="00FB4D02"/>
    <w:rsid w:val="00FC3B4C"/>
    <w:rsid w:val="00FD6278"/>
    <w:rsid w:val="011BD799"/>
    <w:rsid w:val="0167D9EC"/>
    <w:rsid w:val="01D2DDF1"/>
    <w:rsid w:val="01DB4934"/>
    <w:rsid w:val="01E338F9"/>
    <w:rsid w:val="0239EE10"/>
    <w:rsid w:val="02A5D198"/>
    <w:rsid w:val="02E5EF64"/>
    <w:rsid w:val="046B882D"/>
    <w:rsid w:val="046E8CB0"/>
    <w:rsid w:val="06B8BC17"/>
    <w:rsid w:val="08EFCE26"/>
    <w:rsid w:val="0A4A2D63"/>
    <w:rsid w:val="0B45D11D"/>
    <w:rsid w:val="0BBD2E27"/>
    <w:rsid w:val="0D0455C1"/>
    <w:rsid w:val="0D9E4F86"/>
    <w:rsid w:val="0EB1F4E2"/>
    <w:rsid w:val="0ED89CFF"/>
    <w:rsid w:val="0FB34EED"/>
    <w:rsid w:val="102DAD4B"/>
    <w:rsid w:val="10DB6080"/>
    <w:rsid w:val="1133E75B"/>
    <w:rsid w:val="11D2CEB6"/>
    <w:rsid w:val="12CFB7BC"/>
    <w:rsid w:val="12DA067A"/>
    <w:rsid w:val="12EB1346"/>
    <w:rsid w:val="13B30926"/>
    <w:rsid w:val="14110CD2"/>
    <w:rsid w:val="14BEB9F3"/>
    <w:rsid w:val="1595B32F"/>
    <w:rsid w:val="1626DF73"/>
    <w:rsid w:val="162DCA3B"/>
    <w:rsid w:val="165C4D67"/>
    <w:rsid w:val="172731AF"/>
    <w:rsid w:val="1741F6E4"/>
    <w:rsid w:val="179E80A4"/>
    <w:rsid w:val="17DA7CBC"/>
    <w:rsid w:val="18799590"/>
    <w:rsid w:val="1883F272"/>
    <w:rsid w:val="18CD7788"/>
    <w:rsid w:val="192FF04C"/>
    <w:rsid w:val="1B9E9698"/>
    <w:rsid w:val="1C76CF93"/>
    <w:rsid w:val="1C9EF048"/>
    <w:rsid w:val="1CB6828E"/>
    <w:rsid w:val="1CECFDE3"/>
    <w:rsid w:val="1E03616F"/>
    <w:rsid w:val="1EB12A80"/>
    <w:rsid w:val="1EEACF52"/>
    <w:rsid w:val="201FFFFC"/>
    <w:rsid w:val="203D20D0"/>
    <w:rsid w:val="2071DEE0"/>
    <w:rsid w:val="21ECE6EF"/>
    <w:rsid w:val="21ED77DD"/>
    <w:rsid w:val="223A2D99"/>
    <w:rsid w:val="25918E10"/>
    <w:rsid w:val="25D0201E"/>
    <w:rsid w:val="2620E824"/>
    <w:rsid w:val="266BC8AE"/>
    <w:rsid w:val="281C6F2A"/>
    <w:rsid w:val="2949692C"/>
    <w:rsid w:val="2950EF25"/>
    <w:rsid w:val="2981A982"/>
    <w:rsid w:val="2AAC5E7B"/>
    <w:rsid w:val="2AD39729"/>
    <w:rsid w:val="2B9A9DDA"/>
    <w:rsid w:val="2BAE31BF"/>
    <w:rsid w:val="2BBF6C96"/>
    <w:rsid w:val="2C5E2CB3"/>
    <w:rsid w:val="2C6F678A"/>
    <w:rsid w:val="2E3B6E93"/>
    <w:rsid w:val="2EB57BFB"/>
    <w:rsid w:val="2EE5D281"/>
    <w:rsid w:val="2FC5B316"/>
    <w:rsid w:val="2FC656CC"/>
    <w:rsid w:val="305D2981"/>
    <w:rsid w:val="3081A2E2"/>
    <w:rsid w:val="30E26B10"/>
    <w:rsid w:val="31A225EE"/>
    <w:rsid w:val="31E39108"/>
    <w:rsid w:val="322560C9"/>
    <w:rsid w:val="32C0A569"/>
    <w:rsid w:val="331711F1"/>
    <w:rsid w:val="33B943A4"/>
    <w:rsid w:val="33C1312A"/>
    <w:rsid w:val="344743F4"/>
    <w:rsid w:val="35B46146"/>
    <w:rsid w:val="367D8497"/>
    <w:rsid w:val="36B95F10"/>
    <w:rsid w:val="36BDC696"/>
    <w:rsid w:val="36F0E466"/>
    <w:rsid w:val="375031A7"/>
    <w:rsid w:val="383EACDA"/>
    <w:rsid w:val="387EA9ED"/>
    <w:rsid w:val="38CB9716"/>
    <w:rsid w:val="38E0CC2F"/>
    <w:rsid w:val="3939ED34"/>
    <w:rsid w:val="3973FC33"/>
    <w:rsid w:val="3A9B3A74"/>
    <w:rsid w:val="3BC45589"/>
    <w:rsid w:val="3C7091D7"/>
    <w:rsid w:val="3C858B54"/>
    <w:rsid w:val="3CC4A80D"/>
    <w:rsid w:val="3DABDB6F"/>
    <w:rsid w:val="3DCD2D20"/>
    <w:rsid w:val="3E5B45CA"/>
    <w:rsid w:val="3F151EA8"/>
    <w:rsid w:val="3FE7E3E6"/>
    <w:rsid w:val="404EDF41"/>
    <w:rsid w:val="40F713ED"/>
    <w:rsid w:val="41103C4A"/>
    <w:rsid w:val="413AB4AE"/>
    <w:rsid w:val="41540449"/>
    <w:rsid w:val="4187CAF9"/>
    <w:rsid w:val="42D82805"/>
    <w:rsid w:val="43D8F323"/>
    <w:rsid w:val="44C137B6"/>
    <w:rsid w:val="44C827AD"/>
    <w:rsid w:val="45D27296"/>
    <w:rsid w:val="45E3AD6D"/>
    <w:rsid w:val="46E7ABD2"/>
    <w:rsid w:val="470EF5B6"/>
    <w:rsid w:val="47287A4F"/>
    <w:rsid w:val="4762A7F7"/>
    <w:rsid w:val="489C227D"/>
    <w:rsid w:val="48ABD6B5"/>
    <w:rsid w:val="4B91B926"/>
    <w:rsid w:val="4BCB297D"/>
    <w:rsid w:val="4C1921E6"/>
    <w:rsid w:val="4C238D3D"/>
    <w:rsid w:val="4E27CDBA"/>
    <w:rsid w:val="4E9D0D6C"/>
    <w:rsid w:val="4F1A079B"/>
    <w:rsid w:val="4F58E9EA"/>
    <w:rsid w:val="4FDCCF71"/>
    <w:rsid w:val="50ADEA76"/>
    <w:rsid w:val="50C21AA5"/>
    <w:rsid w:val="5158C5FE"/>
    <w:rsid w:val="5249BAD7"/>
    <w:rsid w:val="53CC6AAA"/>
    <w:rsid w:val="53D18DDA"/>
    <w:rsid w:val="5448D17A"/>
    <w:rsid w:val="5589491F"/>
    <w:rsid w:val="5708327D"/>
    <w:rsid w:val="578466C1"/>
    <w:rsid w:val="588A40ED"/>
    <w:rsid w:val="58CFBAD9"/>
    <w:rsid w:val="59203722"/>
    <w:rsid w:val="5925B3A8"/>
    <w:rsid w:val="5953ECFB"/>
    <w:rsid w:val="5963D7E3"/>
    <w:rsid w:val="59A9FC99"/>
    <w:rsid w:val="5A2F04F5"/>
    <w:rsid w:val="5A521369"/>
    <w:rsid w:val="5B17002A"/>
    <w:rsid w:val="5B53474F"/>
    <w:rsid w:val="5BAFCA76"/>
    <w:rsid w:val="5C37FC84"/>
    <w:rsid w:val="5CD7BF37"/>
    <w:rsid w:val="5DD0357D"/>
    <w:rsid w:val="5E1E20A9"/>
    <w:rsid w:val="5E3AE356"/>
    <w:rsid w:val="5EE76B38"/>
    <w:rsid w:val="5FB7BB63"/>
    <w:rsid w:val="5FF19D9E"/>
    <w:rsid w:val="61218011"/>
    <w:rsid w:val="62AB9426"/>
    <w:rsid w:val="634266BD"/>
    <w:rsid w:val="642A47AB"/>
    <w:rsid w:val="64E02280"/>
    <w:rsid w:val="65469BE8"/>
    <w:rsid w:val="65BF317C"/>
    <w:rsid w:val="66636FD3"/>
    <w:rsid w:val="668C8C84"/>
    <w:rsid w:val="68CDA33E"/>
    <w:rsid w:val="6901AD4D"/>
    <w:rsid w:val="69A6CD32"/>
    <w:rsid w:val="69F08A90"/>
    <w:rsid w:val="6AEB81F6"/>
    <w:rsid w:val="6D489644"/>
    <w:rsid w:val="6D8C3705"/>
    <w:rsid w:val="6D939DCA"/>
    <w:rsid w:val="6DB0A4F1"/>
    <w:rsid w:val="6DD4273B"/>
    <w:rsid w:val="6ED3796C"/>
    <w:rsid w:val="6F3441E9"/>
    <w:rsid w:val="6F875041"/>
    <w:rsid w:val="7046A3B7"/>
    <w:rsid w:val="7086AFD5"/>
    <w:rsid w:val="70A3CC20"/>
    <w:rsid w:val="70FB845B"/>
    <w:rsid w:val="71126D28"/>
    <w:rsid w:val="722C5E4D"/>
    <w:rsid w:val="72367D22"/>
    <w:rsid w:val="72451326"/>
    <w:rsid w:val="7275895A"/>
    <w:rsid w:val="737158D5"/>
    <w:rsid w:val="73E2502C"/>
    <w:rsid w:val="73F0FB4D"/>
    <w:rsid w:val="746F8959"/>
    <w:rsid w:val="75F96B30"/>
    <w:rsid w:val="764060C7"/>
    <w:rsid w:val="766C0802"/>
    <w:rsid w:val="76A0AB89"/>
    <w:rsid w:val="76CB7452"/>
    <w:rsid w:val="76D9D8B5"/>
    <w:rsid w:val="770A6284"/>
    <w:rsid w:val="77DD9602"/>
    <w:rsid w:val="787C0652"/>
    <w:rsid w:val="78BF3C99"/>
    <w:rsid w:val="79CCF344"/>
    <w:rsid w:val="7A017A62"/>
    <w:rsid w:val="7A169DF3"/>
    <w:rsid w:val="7B01B3E2"/>
    <w:rsid w:val="7BA1C345"/>
    <w:rsid w:val="7BA26C3D"/>
    <w:rsid w:val="7BC9422B"/>
    <w:rsid w:val="7BD13641"/>
    <w:rsid w:val="7C00D4B6"/>
    <w:rsid w:val="7C380AD5"/>
    <w:rsid w:val="7C462488"/>
    <w:rsid w:val="7D1EBB4D"/>
    <w:rsid w:val="7DAE8540"/>
    <w:rsid w:val="7E04F1C8"/>
    <w:rsid w:val="7F2283E7"/>
    <w:rsid w:val="7F6A86A2"/>
    <w:rsid w:val="7F75D7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1B9833"/>
  <w15:chartTrackingRefBased/>
  <w15:docId w15:val="{25C59682-DB8D-49A3-B01B-0147C1A75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F45C3"/>
    <w:rPr>
      <w:color w:val="0000FF"/>
      <w:u w:val="single"/>
    </w:rPr>
  </w:style>
  <w:style w:type="paragraph" w:styleId="Header">
    <w:name w:val="header"/>
    <w:basedOn w:val="Normal"/>
    <w:rsid w:val="002C6713"/>
    <w:pPr>
      <w:tabs>
        <w:tab w:val="center" w:pos="4153"/>
        <w:tab w:val="right" w:pos="8306"/>
      </w:tabs>
    </w:pPr>
  </w:style>
  <w:style w:type="paragraph" w:styleId="Footer">
    <w:name w:val="footer"/>
    <w:basedOn w:val="Normal"/>
    <w:link w:val="FooterChar"/>
    <w:uiPriority w:val="99"/>
    <w:rsid w:val="002C6713"/>
    <w:pPr>
      <w:tabs>
        <w:tab w:val="center" w:pos="4153"/>
        <w:tab w:val="right" w:pos="8306"/>
      </w:tabs>
    </w:pPr>
  </w:style>
  <w:style w:type="paragraph" w:styleId="BalloonText">
    <w:name w:val="Balloon Text"/>
    <w:basedOn w:val="Normal"/>
    <w:semiHidden/>
    <w:rsid w:val="00083A66"/>
    <w:rPr>
      <w:rFonts w:ascii="Tahoma" w:hAnsi="Tahoma" w:cs="Tahoma"/>
      <w:sz w:val="16"/>
      <w:szCs w:val="16"/>
    </w:rPr>
  </w:style>
  <w:style w:type="character" w:styleId="FollowedHyperlink">
    <w:name w:val="FollowedHyperlink"/>
    <w:rsid w:val="00CF7FD4"/>
    <w:rPr>
      <w:color w:val="800080"/>
      <w:u w:val="single"/>
    </w:rPr>
  </w:style>
  <w:style w:type="paragraph" w:styleId="NormalWeb">
    <w:name w:val="Normal (Web)"/>
    <w:basedOn w:val="Normal"/>
    <w:uiPriority w:val="99"/>
    <w:unhideWhenUsed/>
    <w:rsid w:val="008C65BB"/>
    <w:pPr>
      <w:spacing w:before="100" w:beforeAutospacing="1" w:after="100" w:afterAutospacing="1"/>
    </w:pPr>
    <w:rPr>
      <w:rFonts w:eastAsia="Times New Roman"/>
      <w:lang w:val="en-US"/>
    </w:rPr>
  </w:style>
  <w:style w:type="paragraph" w:customStyle="1" w:styleId="Address">
    <w:name w:val="Address"/>
    <w:basedOn w:val="Normal"/>
    <w:rsid w:val="009D3B72"/>
    <w:pPr>
      <w:spacing w:line="288" w:lineRule="auto"/>
    </w:pPr>
    <w:rPr>
      <w:rFonts w:ascii="Lucida Sans" w:eastAsia="Times New Roman" w:hAnsi="Lucida Sans"/>
      <w:sz w:val="18"/>
      <w:lang w:eastAsia="en-GB"/>
    </w:rPr>
  </w:style>
  <w:style w:type="character" w:customStyle="1" w:styleId="FooterChar">
    <w:name w:val="Footer Char"/>
    <w:link w:val="Footer"/>
    <w:uiPriority w:val="99"/>
    <w:rsid w:val="00332CCD"/>
    <w:rPr>
      <w:sz w:val="24"/>
      <w:szCs w:val="24"/>
    </w:rPr>
  </w:style>
  <w:style w:type="character" w:customStyle="1" w:styleId="UnresolvedMention1">
    <w:name w:val="Unresolved Mention1"/>
    <w:basedOn w:val="DefaultParagraphFont"/>
    <w:uiPriority w:val="99"/>
    <w:semiHidden/>
    <w:unhideWhenUsed/>
    <w:rsid w:val="00455E1D"/>
    <w:rPr>
      <w:color w:val="605E5C"/>
      <w:shd w:val="clear" w:color="auto" w:fill="E1DFDD"/>
    </w:rPr>
  </w:style>
  <w:style w:type="paragraph" w:styleId="ListParagraph">
    <w:name w:val="List Paragraph"/>
    <w:basedOn w:val="Normal"/>
    <w:uiPriority w:val="34"/>
    <w:qFormat/>
    <w:rsid w:val="002662CE"/>
    <w:pPr>
      <w:ind w:left="720"/>
      <w:contextualSpacing/>
    </w:pPr>
  </w:style>
  <w:style w:type="character" w:styleId="CommentReference">
    <w:name w:val="annotation reference"/>
    <w:basedOn w:val="DefaultParagraphFont"/>
    <w:rsid w:val="005F186C"/>
    <w:rPr>
      <w:sz w:val="16"/>
      <w:szCs w:val="16"/>
    </w:rPr>
  </w:style>
  <w:style w:type="paragraph" w:styleId="CommentText">
    <w:name w:val="annotation text"/>
    <w:basedOn w:val="Normal"/>
    <w:link w:val="CommentTextChar"/>
    <w:rsid w:val="005F186C"/>
    <w:rPr>
      <w:sz w:val="20"/>
      <w:szCs w:val="20"/>
    </w:rPr>
  </w:style>
  <w:style w:type="character" w:customStyle="1" w:styleId="CommentTextChar">
    <w:name w:val="Comment Text Char"/>
    <w:basedOn w:val="DefaultParagraphFont"/>
    <w:link w:val="CommentText"/>
    <w:rsid w:val="005F186C"/>
    <w:rPr>
      <w:lang w:eastAsia="zh-CN"/>
    </w:rPr>
  </w:style>
  <w:style w:type="paragraph" w:styleId="CommentSubject">
    <w:name w:val="annotation subject"/>
    <w:basedOn w:val="CommentText"/>
    <w:next w:val="CommentText"/>
    <w:link w:val="CommentSubjectChar"/>
    <w:rsid w:val="005F186C"/>
    <w:rPr>
      <w:b/>
      <w:bCs/>
    </w:rPr>
  </w:style>
  <w:style w:type="character" w:customStyle="1" w:styleId="CommentSubjectChar">
    <w:name w:val="Comment Subject Char"/>
    <w:basedOn w:val="CommentTextChar"/>
    <w:link w:val="CommentSubject"/>
    <w:rsid w:val="005F186C"/>
    <w:rPr>
      <w:b/>
      <w:bCs/>
      <w:lang w:eastAsia="zh-CN"/>
    </w:rPr>
  </w:style>
  <w:style w:type="character" w:styleId="Strong">
    <w:name w:val="Strong"/>
    <w:basedOn w:val="DefaultParagraphFont"/>
    <w:uiPriority w:val="22"/>
    <w:qFormat/>
    <w:rsid w:val="009E35A8"/>
    <w:rPr>
      <w:b/>
      <w:bCs/>
    </w:rPr>
  </w:style>
  <w:style w:type="character" w:customStyle="1" w:styleId="UnresolvedMention2">
    <w:name w:val="Unresolved Mention2"/>
    <w:basedOn w:val="DefaultParagraphFont"/>
    <w:uiPriority w:val="99"/>
    <w:semiHidden/>
    <w:unhideWhenUsed/>
    <w:rsid w:val="009C074E"/>
    <w:rPr>
      <w:color w:val="605E5C"/>
      <w:shd w:val="clear" w:color="auto" w:fill="E1DFDD"/>
    </w:rPr>
  </w:style>
  <w:style w:type="character" w:styleId="UnresolvedMention">
    <w:name w:val="Unresolved Mention"/>
    <w:basedOn w:val="DefaultParagraphFont"/>
    <w:uiPriority w:val="99"/>
    <w:semiHidden/>
    <w:unhideWhenUsed/>
    <w:rsid w:val="0012023D"/>
    <w:rPr>
      <w:color w:val="605E5C"/>
      <w:shd w:val="clear" w:color="auto" w:fill="E1DFDD"/>
    </w:rPr>
  </w:style>
  <w:style w:type="paragraph" w:customStyle="1" w:styleId="paragraph">
    <w:name w:val="paragraph"/>
    <w:basedOn w:val="Normal"/>
    <w:rsid w:val="005C076F"/>
    <w:pPr>
      <w:spacing w:before="100" w:beforeAutospacing="1" w:after="100" w:afterAutospacing="1"/>
    </w:pPr>
    <w:rPr>
      <w:rFonts w:eastAsia="Times New Roman"/>
      <w:lang w:eastAsia="en-GB"/>
    </w:rPr>
  </w:style>
  <w:style w:type="character" w:customStyle="1" w:styleId="normaltextrun">
    <w:name w:val="normaltextrun"/>
    <w:basedOn w:val="DefaultParagraphFont"/>
    <w:rsid w:val="005C076F"/>
  </w:style>
  <w:style w:type="character" w:customStyle="1" w:styleId="eop">
    <w:name w:val="eop"/>
    <w:basedOn w:val="DefaultParagraphFont"/>
    <w:rsid w:val="005C07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72537">
      <w:bodyDiv w:val="1"/>
      <w:marLeft w:val="0"/>
      <w:marRight w:val="0"/>
      <w:marTop w:val="0"/>
      <w:marBottom w:val="0"/>
      <w:divBdr>
        <w:top w:val="none" w:sz="0" w:space="0" w:color="auto"/>
        <w:left w:val="none" w:sz="0" w:space="0" w:color="auto"/>
        <w:bottom w:val="none" w:sz="0" w:space="0" w:color="auto"/>
        <w:right w:val="none" w:sz="0" w:space="0" w:color="auto"/>
      </w:divBdr>
    </w:div>
    <w:div w:id="197788653">
      <w:bodyDiv w:val="1"/>
      <w:marLeft w:val="0"/>
      <w:marRight w:val="0"/>
      <w:marTop w:val="0"/>
      <w:marBottom w:val="0"/>
      <w:divBdr>
        <w:top w:val="none" w:sz="0" w:space="0" w:color="auto"/>
        <w:left w:val="none" w:sz="0" w:space="0" w:color="auto"/>
        <w:bottom w:val="none" w:sz="0" w:space="0" w:color="auto"/>
        <w:right w:val="none" w:sz="0" w:space="0" w:color="auto"/>
      </w:divBdr>
    </w:div>
    <w:div w:id="836653300">
      <w:bodyDiv w:val="1"/>
      <w:marLeft w:val="0"/>
      <w:marRight w:val="0"/>
      <w:marTop w:val="0"/>
      <w:marBottom w:val="0"/>
      <w:divBdr>
        <w:top w:val="none" w:sz="0" w:space="0" w:color="auto"/>
        <w:left w:val="none" w:sz="0" w:space="0" w:color="auto"/>
        <w:bottom w:val="none" w:sz="0" w:space="0" w:color="auto"/>
        <w:right w:val="none" w:sz="0" w:space="0" w:color="auto"/>
      </w:divBdr>
    </w:div>
    <w:div w:id="912198322">
      <w:bodyDiv w:val="1"/>
      <w:marLeft w:val="0"/>
      <w:marRight w:val="0"/>
      <w:marTop w:val="0"/>
      <w:marBottom w:val="0"/>
      <w:divBdr>
        <w:top w:val="none" w:sz="0" w:space="0" w:color="auto"/>
        <w:left w:val="none" w:sz="0" w:space="0" w:color="auto"/>
        <w:bottom w:val="none" w:sz="0" w:space="0" w:color="auto"/>
        <w:right w:val="none" w:sz="0" w:space="0" w:color="auto"/>
      </w:divBdr>
    </w:div>
    <w:div w:id="1108038561">
      <w:bodyDiv w:val="1"/>
      <w:marLeft w:val="0"/>
      <w:marRight w:val="0"/>
      <w:marTop w:val="0"/>
      <w:marBottom w:val="0"/>
      <w:divBdr>
        <w:top w:val="none" w:sz="0" w:space="0" w:color="auto"/>
        <w:left w:val="none" w:sz="0" w:space="0" w:color="auto"/>
        <w:bottom w:val="none" w:sz="0" w:space="0" w:color="auto"/>
        <w:right w:val="none" w:sz="0" w:space="0" w:color="auto"/>
      </w:divBdr>
    </w:div>
    <w:div w:id="1213422168">
      <w:bodyDiv w:val="1"/>
      <w:marLeft w:val="0"/>
      <w:marRight w:val="0"/>
      <w:marTop w:val="0"/>
      <w:marBottom w:val="0"/>
      <w:divBdr>
        <w:top w:val="none" w:sz="0" w:space="0" w:color="auto"/>
        <w:left w:val="none" w:sz="0" w:space="0" w:color="auto"/>
        <w:bottom w:val="none" w:sz="0" w:space="0" w:color="auto"/>
        <w:right w:val="none" w:sz="0" w:space="0" w:color="auto"/>
      </w:divBdr>
    </w:div>
    <w:div w:id="1406223254">
      <w:bodyDiv w:val="1"/>
      <w:marLeft w:val="0"/>
      <w:marRight w:val="0"/>
      <w:marTop w:val="0"/>
      <w:marBottom w:val="0"/>
      <w:divBdr>
        <w:top w:val="none" w:sz="0" w:space="0" w:color="auto"/>
        <w:left w:val="none" w:sz="0" w:space="0" w:color="auto"/>
        <w:bottom w:val="none" w:sz="0" w:space="0" w:color="auto"/>
        <w:right w:val="none" w:sz="0" w:space="0" w:color="auto"/>
      </w:divBdr>
      <w:divsChild>
        <w:div w:id="1271472892">
          <w:marLeft w:val="0"/>
          <w:marRight w:val="0"/>
          <w:marTop w:val="0"/>
          <w:marBottom w:val="0"/>
          <w:divBdr>
            <w:top w:val="none" w:sz="0" w:space="0" w:color="auto"/>
            <w:left w:val="none" w:sz="0" w:space="0" w:color="auto"/>
            <w:bottom w:val="none" w:sz="0" w:space="0" w:color="auto"/>
            <w:right w:val="none" w:sz="0" w:space="0" w:color="auto"/>
          </w:divBdr>
        </w:div>
        <w:div w:id="830605752">
          <w:marLeft w:val="0"/>
          <w:marRight w:val="0"/>
          <w:marTop w:val="0"/>
          <w:marBottom w:val="0"/>
          <w:divBdr>
            <w:top w:val="none" w:sz="0" w:space="0" w:color="auto"/>
            <w:left w:val="none" w:sz="0" w:space="0" w:color="auto"/>
            <w:bottom w:val="none" w:sz="0" w:space="0" w:color="auto"/>
            <w:right w:val="none" w:sz="0" w:space="0" w:color="auto"/>
          </w:divBdr>
        </w:div>
      </w:divsChild>
    </w:div>
    <w:div w:id="1507204576">
      <w:bodyDiv w:val="1"/>
      <w:marLeft w:val="0"/>
      <w:marRight w:val="0"/>
      <w:marTop w:val="0"/>
      <w:marBottom w:val="0"/>
      <w:divBdr>
        <w:top w:val="none" w:sz="0" w:space="0" w:color="auto"/>
        <w:left w:val="none" w:sz="0" w:space="0" w:color="auto"/>
        <w:bottom w:val="none" w:sz="0" w:space="0" w:color="auto"/>
        <w:right w:val="none" w:sz="0" w:space="0" w:color="auto"/>
      </w:divBdr>
    </w:div>
    <w:div w:id="181502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southampton.ac.uk/about/governance/participant-information.pag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rgoinfo@soton.ac.u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amaritans.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nb9g14@soton.ac.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AF6D46C1D58DE4191F8108964723254" ma:contentTypeVersion="4" ma:contentTypeDescription="Create a new document." ma:contentTypeScope="" ma:versionID="6fa65cd5acb81e44d59d806402a66f9c">
  <xsd:schema xmlns:xsd="http://www.w3.org/2001/XMLSchema" xmlns:xs="http://www.w3.org/2001/XMLSchema" xmlns:p="http://schemas.microsoft.com/office/2006/metadata/properties" xmlns:ns2="b44b558b-90ae-4f0f-a5f1-401beb984505" targetNamespace="http://schemas.microsoft.com/office/2006/metadata/properties" ma:root="true" ma:fieldsID="06607329f345c38fd270543f7d11c307" ns2:_="">
    <xsd:import namespace="b44b558b-90ae-4f0f-a5f1-401beb9845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4b558b-90ae-4f0f-a5f1-401beb9845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F9E32E-E46F-41BB-A289-529A160B1E9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C18682-04EB-41E2-B12F-A6733D1414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4b558b-90ae-4f0f-a5f1-401beb9845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02E195-F0B8-4838-A15A-598FDCAB90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988</Words>
  <Characters>5634</Characters>
  <Application>Microsoft Office Word</Application>
  <DocSecurity>0</DocSecurity>
  <Lines>46</Lines>
  <Paragraphs>13</Paragraphs>
  <ScaleCrop>false</ScaleCrop>
  <Company>University of Southampton</Company>
  <LinksUpToDate>false</LinksUpToDate>
  <CharactersWithSpaces>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be on headed paper)</dc:title>
  <dc:subject/>
  <dc:creator>ld7</dc:creator>
  <cp:keywords/>
  <cp:lastModifiedBy>Natalie Berry</cp:lastModifiedBy>
  <cp:revision>2</cp:revision>
  <cp:lastPrinted>2008-02-05T12:37:00Z</cp:lastPrinted>
  <dcterms:created xsi:type="dcterms:W3CDTF">2021-07-19T12:43:00Z</dcterms:created>
  <dcterms:modified xsi:type="dcterms:W3CDTF">2021-07-19T12:43:00Z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0x0101008AF6D46C1D58DE4191F8108964723254</vt:lpwstr>
  </property>
</Properties>
</file>